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pPr>
        <w:jc w:val="right"/>
        <w:rPr>
          <w:b/>
          <w:bCs/>
          <w:sz w:val="84"/>
          <w:szCs w:val="84"/>
        </w:rPr>
      </w:pPr>
      <w:r>
        <w:rPr>
          <w:b/>
          <w:bCs/>
          <w:noProof/>
          <w:sz w:val="84"/>
          <w:szCs w:val="84"/>
        </w:rPr>
        <w:pict>
          <v:shapetype id="_x0000_t202" coordsize="21600,21600" o:spt="202" path="m,l,21600r21600,l21600,xe">
            <v:stroke joinstyle="miter"/>
            <v:path gradientshapeok="t" o:connecttype="rect"/>
          </v:shapetype>
          <v:shape id="Text Box 12" o:spid="_x0000_s1026" type="#_x0000_t202" style="position:absolute;left:0;text-align:left;margin-left:10.7pt;margin-top:1.5pt;width:49.5pt;height:21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" filled="f" stroked="f">
            <v:textbox>
              <w:txbxContent>
                <w:p/>
              </w:txbxContent>
            </v:textbox>
          </v:shape>
        </w:pict>
      </w:r>
      <w:r>
        <w:rPr>
          <w:rFonts w:hint="eastAsia"/>
          <w:b/>
          <w:bCs/>
          <w:sz w:val="84"/>
          <w:szCs w:val="84"/>
        </w:rPr>
        <w:t>T</w:t>
      </w:r>
      <w:r>
        <w:rPr>
          <w:b/>
          <w:bCs/>
          <w:sz w:val="84"/>
          <w:szCs w:val="84"/>
        </w:rPr>
        <w:t>/</w:t>
      </w:r>
      <w:r>
        <w:rPr>
          <w:rFonts w:hint="eastAsia"/>
          <w:b/>
          <w:bCs/>
          <w:sz w:val="84"/>
          <w:szCs w:val="84"/>
        </w:rPr>
        <w:t>CIMA</w:t>
      </w:r>
    </w:p>
    <w:p>
      <w:pPr>
        <w:spacing w:line="720" w:lineRule="auto"/>
        <w:jc w:val="distribute"/>
        <w:rPr>
          <w:rFonts w:ascii="黑体" w:eastAsia="黑体" w:hAnsi="黑体"/>
          <w:b/>
          <w:bCs/>
          <w:w w:val="120"/>
          <w:sz w:val="52"/>
          <w:szCs w:val="52"/>
        </w:rPr>
      </w:pPr>
      <w:r>
        <w:rPr>
          <w:rFonts w:ascii="黑体" w:eastAsia="黑体" w:hAnsi="黑体" w:hint="eastAsia"/>
          <w:b/>
          <w:bCs/>
          <w:w w:val="120"/>
          <w:sz w:val="52"/>
          <w:szCs w:val="52"/>
        </w:rPr>
        <w:t>团体标准</w:t>
      </w:r>
    </w:p>
    <w:p>
      <w:pPr>
        <w:jc w:val="right"/>
        <w:rPr>
          <w:rFonts w:eastAsia="黑体"/>
          <w:b/>
          <w:sz w:val="28"/>
          <w:szCs w:val="32"/>
        </w:rPr>
      </w:pPr>
      <w:r>
        <w:rPr>
          <w:rFonts w:eastAsia="黑体" w:hint="eastAsia"/>
          <w:b/>
          <w:sz w:val="28"/>
          <w:szCs w:val="32"/>
        </w:rPr>
        <w:t>T</w:t>
      </w:r>
      <w:r>
        <w:rPr>
          <w:rFonts w:eastAsia="黑体"/>
          <w:b/>
          <w:sz w:val="28"/>
          <w:szCs w:val="32"/>
        </w:rPr>
        <w:t>/</w:t>
      </w:r>
      <w:r>
        <w:rPr>
          <w:rFonts w:eastAsia="黑体" w:hint="eastAsia"/>
          <w:b/>
          <w:sz w:val="28"/>
          <w:szCs w:val="32"/>
        </w:rPr>
        <w:t>CIMA 0042</w:t>
      </w:r>
      <w:r>
        <w:rPr>
          <w:rFonts w:eastAsia="黑体" w:hint="eastAsia"/>
          <w:b/>
          <w:sz w:val="28"/>
          <w:szCs w:val="32"/>
        </w:rPr>
        <w:t>—</w:t>
      </w:r>
      <w:r>
        <w:rPr>
          <w:rFonts w:eastAsia="黑体" w:hint="eastAsia"/>
          <w:b/>
          <w:sz w:val="28"/>
          <w:szCs w:val="32"/>
        </w:rPr>
        <w:t>XXXX</w:t>
      </w:r>
    </w:p>
    <w:p>
      <w:pPr>
        <w:jc w:val="center"/>
        <w:rPr>
          <w:rFonts w:ascii="黑体" w:eastAsia="黑体" w:hAnsi="黑体" w:cs="黑体"/>
          <w:b/>
          <w:bCs/>
          <w:sz w:val="52"/>
          <w:szCs w:val="52"/>
        </w:rPr>
      </w:pPr>
      <w:r>
        <w:rPr>
          <w:rFonts w:eastAsia="黑体"/>
          <w:b/>
          <w:noProof/>
          <w:sz w:val="28"/>
          <w:szCs w:val="32"/>
        </w:rPr>
        <w:pict>
          <v:shapetype id="_x0000_t32" coordsize="21600,21600" o:spt="32" o:oned="t" path="m,l21600,21600e" filled="f">
            <v:path arrowok="t" fillok="f" o:connecttype="none"/>
            <o:lock v:ext="edit" shapetype="t"/>
          </v:shapetype>
          <v:shape id="AutoShape 7" o:spid="_x0000_s1031" type="#_x0000_t32" style="position:absolute;left:0;text-align:left;margin-left:-14.25pt;margin-top:6pt;width:489.95pt;height:.05pt;flip:x;z-index:25165414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" strokeweight="1.5pt">
            <w10:wrap anchorx="margin"/>
          </v:shape>
        </w:pict>
      </w:r>
    </w:p>
    <w:p>
      <w:pPr>
        <w:jc w:val="center"/>
        <w:rPr>
          <w:rFonts w:ascii="黑体" w:eastAsia="黑体" w:hAnsi="黑体" w:cs="黑体"/>
          <w:b/>
          <w:bCs/>
          <w:sz w:val="52"/>
          <w:szCs w:val="52"/>
        </w:rPr>
      </w:pPr>
    </w:p>
    <w:p>
      <w:pPr>
        <w:jc w:val="center"/>
        <w:rPr>
          <w:rFonts w:ascii="黑体" w:eastAsia="黑体" w:hAnsi="黑体" w:cs="黑体"/>
          <w:b/>
          <w:bCs/>
          <w:sz w:val="52"/>
          <w:szCs w:val="52"/>
        </w:rPr>
      </w:pPr>
    </w:p>
    <w:p>
      <w:pPr>
        <w:jc w:val="center"/>
        <w:rPr>
          <w:rFonts w:eastAsia="黑体"/>
          <w:b/>
          <w:bCs/>
          <w:sz w:val="52"/>
          <w:szCs w:val="52"/>
        </w:rPr>
      </w:pPr>
      <w:r>
        <w:rPr>
          <w:rFonts w:eastAsia="黑体" w:hint="eastAsia"/>
          <w:b/>
          <w:bCs/>
          <w:sz w:val="52"/>
          <w:szCs w:val="52"/>
        </w:rPr>
        <w:t>水体浮游动物在线监测仪</w:t>
      </w:r>
    </w:p>
    <w:p>
      <w:pPr>
        <w:jc w:val="center"/>
        <w:rPr>
          <w:rFonts w:ascii="黑体" w:eastAsia="黑体" w:hAnsi="黑体" w:cs="黑体"/>
          <w:b/>
          <w:bCs/>
          <w:sz w:val="28"/>
        </w:rPr>
      </w:pPr>
      <w:r>
        <w:rPr>
          <w:rFonts w:eastAsia="黑体"/>
          <w:b/>
          <w:bCs/>
          <w:sz w:val="32"/>
          <w:szCs w:val="32"/>
        </w:rPr>
        <w:t>On line monitor of zooplankton in water</w:t>
      </w:r>
    </w:p>
    <w:p>
      <w:pPr>
        <w:jc w:val="center"/>
        <w:rPr>
          <w:rFonts w:ascii="黑体" w:eastAsia="黑体" w:hAnsi="黑体" w:cs="黑体"/>
          <w:bCs/>
          <w:sz w:val="28"/>
        </w:rPr>
      </w:pPr>
      <w:r>
        <w:rPr>
          <w:rFonts w:ascii="黑体" w:eastAsia="黑体" w:hAnsi="黑体" w:cs="黑体" w:hint="eastAsia"/>
          <w:bCs/>
          <w:sz w:val="28"/>
        </w:rPr>
        <w:t>（征求意见稿）</w:t>
      </w:r>
    </w:p>
    <w:p>
      <w:pPr>
        <w:jc w:val="center"/>
        <w:rPr>
          <w:rFonts w:ascii="黑体" w:eastAsia="黑体" w:hAnsi="黑体" w:cs="黑体"/>
          <w:b/>
          <w:bCs/>
          <w:sz w:val="28"/>
        </w:rPr>
      </w:pPr>
    </w:p>
    <w:p>
      <w:pPr>
        <w:jc w:val="center"/>
        <w:rPr>
          <w:rFonts w:ascii="黑体" w:eastAsia="黑体" w:hAnsi="黑体" w:cs="黑体"/>
          <w:b/>
          <w:bCs/>
          <w:sz w:val="28"/>
        </w:rPr>
      </w:pPr>
    </w:p>
    <w:p>
      <w:pPr>
        <w:jc w:val="center"/>
        <w:rPr>
          <w:rFonts w:ascii="黑体" w:eastAsia="黑体" w:hAnsi="黑体" w:cs="黑体"/>
          <w:b/>
          <w:bCs/>
          <w:sz w:val="28"/>
        </w:rPr>
      </w:pPr>
    </w:p>
    <w:p>
      <w:pPr>
        <w:jc w:val="center"/>
        <w:rPr>
          <w:rFonts w:ascii="黑体" w:eastAsia="黑体" w:hAnsi="黑体" w:cs="黑体"/>
          <w:b/>
          <w:bCs/>
          <w:sz w:val="28"/>
        </w:rPr>
      </w:pPr>
    </w:p>
    <w:p>
      <w:pPr>
        <w:jc w:val="center"/>
        <w:rPr>
          <w:rFonts w:ascii="黑体" w:eastAsia="黑体" w:hAnsi="黑体" w:cs="黑体"/>
          <w:b/>
          <w:bCs/>
          <w:sz w:val="28"/>
        </w:rPr>
      </w:pPr>
    </w:p>
    <w:p>
      <w:pPr>
        <w:rPr>
          <w:rFonts w:ascii="黑体" w:eastAsia="黑体" w:hAnsi="黑体" w:cs="黑体"/>
          <w:b/>
          <w:bCs/>
          <w:sz w:val="28"/>
        </w:rPr>
      </w:pPr>
    </w:p>
    <w:p>
      <w:pPr>
        <w:rPr>
          <w:rFonts w:ascii="黑体" w:eastAsia="黑体" w:hAnsi="黑体" w:cs="黑体"/>
          <w:b/>
          <w:bCs/>
          <w:sz w:val="28"/>
        </w:rPr>
      </w:pPr>
    </w:p>
    <w:p>
      <w:pPr>
        <w:rPr>
          <w:rFonts w:ascii="黑体" w:eastAsia="黑体" w:hAnsi="黑体" w:cs="黑体"/>
          <w:b/>
          <w:bCs/>
          <w:sz w:val="28"/>
        </w:rPr>
      </w:pPr>
      <w:r>
        <w:rPr>
          <w:rFonts w:ascii="黑体" w:eastAsia="黑体" w:hAnsi="黑体" w:cs="黑体" w:hint="eastAsia"/>
          <w:b/>
          <w:bCs/>
          <w:sz w:val="28"/>
        </w:rPr>
        <w:t xml:space="preserve">XXXX-XX-XX 发布                                   </w:t>
      </w:r>
      <w:r>
        <w:rPr>
          <w:rFonts w:ascii="黑体" w:eastAsia="黑体" w:hAnsi="黑体" w:cs="黑体"/>
          <w:b/>
          <w:bCs/>
          <w:sz w:val="28"/>
        </w:rPr>
        <w:t>XXXX-XX-XX</w:t>
      </w:r>
      <w:r>
        <w:rPr>
          <w:rFonts w:ascii="黑体" w:eastAsia="黑体" w:hAnsi="黑体" w:cs="黑体" w:hint="eastAsia"/>
          <w:b/>
          <w:bCs/>
          <w:sz w:val="28"/>
        </w:rPr>
        <w:t xml:space="preserve"> 实施</w:t>
      </w:r>
    </w:p>
    <w:p>
      <w:pPr>
        <w:spacing w:line="720" w:lineRule="auto"/>
        <w:jc w:val="center"/>
        <w:rPr>
          <w:rFonts w:ascii="黑体" w:eastAsia="黑体" w:hAnsi="黑体"/>
          <w:bCs/>
          <w:sz w:val="32"/>
          <w:szCs w:val="32"/>
        </w:rPr>
        <w:sectPr>
          <w:headerReference w:type="even" r:id="rId9"/>
          <w:headerReference w:type="default" r:id="rId10"/>
          <w:footerReference w:type="even" r:id="rId11"/>
          <w:footerReference w:type="default" r:id="rId12"/>
          <w:headerReference w:type="first" r:id="rId13"/>
          <w:footerReference w:type="first" r:id="rId14"/>
          <w:type w:val="continuous"/>
          <w:pgSz w:w="11907" w:h="16840"/>
          <w:pgMar w:top="1440" w:right="1361" w:bottom="1440" w:left="1361" w:header="851" w:footer="992" w:gutter="0"/>
          <w:pgNumType w:start="1"/>
          <w:cols w:space="720"/>
          <w:titlePg/>
          <w:docGrid w:type="lines" w:linePitch="315"/>
        </w:sectPr>
      </w:pPr>
      <w:r>
        <w:rPr>
          <w:rFonts w:ascii="黑体" w:eastAsia="黑体" w:hAnsi="黑体" w:cs="黑体"/>
          <w:bCs/>
          <w:noProof/>
          <w:sz w:val="32"/>
          <w:szCs w:val="32"/>
        </w:rPr>
        <w:pict>
          <v:shape id="AutoShape 8" o:spid="_x0000_s1030" type="#_x0000_t32" style="position:absolute;left:0;text-align:left;margin-left:-.75pt;margin-top:1.75pt;width:460.8pt;height:0;flip:x;z-index:251666432;visibility:visible;mso-wrap-distance-top:-3e-5mm;mso-wrap-distance-bottom:-3e-5mm;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" strokeweight="1.5pt">
            <w10:wrap anchorx="margin"/>
          </v:shape>
        </w:pict>
      </w:r>
      <w:r>
        <w:rPr>
          <w:rFonts w:ascii="黑体" w:eastAsia="黑体" w:hAnsi="黑体" w:hint="eastAsia"/>
          <w:bCs/>
          <w:sz w:val="32"/>
          <w:szCs w:val="32"/>
        </w:rPr>
        <w:t xml:space="preserve">中国仪器仪表行业协会   </w:t>
      </w:r>
      <w:r>
        <w:rPr>
          <w:rFonts w:ascii="黑体" w:eastAsia="黑体" w:hAnsi="黑体"/>
          <w:bCs/>
          <w:sz w:val="32"/>
          <w:szCs w:val="32"/>
        </w:rPr>
        <w:t>发布</w:t>
      </w:r>
    </w:p>
    <w:p>
      <w:pPr>
        <w:pStyle w:val="a"/>
        <w:numPr>
          <w:ilvl w:val="0"/>
          <w:numId w:val="0"/>
        </w:numPr>
        <w:rPr>
          <w:color w:val="000000"/>
        </w:rPr>
      </w:pPr>
      <w:bookmarkStart w:id="0" w:name="SectionMark2"/>
      <w:r>
        <w:rPr>
          <w:rFonts w:hint="eastAsia"/>
          <w:color w:val="000000"/>
        </w:rPr>
        <w:lastRenderedPageBreak/>
        <w:t>前    言</w:t>
      </w:r>
    </w:p>
    <w:bookmarkEnd w:id="0"/>
    <w:p>
      <w:pPr>
        <w:pStyle w:val="ad"/>
        <w:spacing w:line="360" w:lineRule="auto"/>
        <w:ind w:firstLine="420"/>
      </w:pPr>
      <w:r>
        <w:rPr>
          <w:rFonts w:hint="eastAsia"/>
        </w:rPr>
        <w:t>本文件按照GB/T1.1—2020规则起草。</w:t>
      </w:r>
    </w:p>
    <w:p>
      <w:pPr>
        <w:pStyle w:val="ad"/>
        <w:spacing w:line="360" w:lineRule="auto"/>
        <w:ind w:firstLine="420"/>
      </w:pPr>
      <w:r>
        <w:rPr>
          <w:rFonts w:hint="eastAsia"/>
        </w:rPr>
        <w:t>本文件由中国仪器仪表行业协会提出。</w:t>
      </w:r>
    </w:p>
    <w:p>
      <w:pPr>
        <w:pStyle w:val="ad"/>
        <w:spacing w:line="360" w:lineRule="auto"/>
        <w:ind w:firstLine="420"/>
      </w:pPr>
      <w:r>
        <w:rPr>
          <w:rFonts w:hint="eastAsia"/>
        </w:rPr>
        <w:t>本文件由中国仪器仪表行业协会归口。</w:t>
      </w:r>
    </w:p>
    <w:p>
      <w:pPr>
        <w:pStyle w:val="ad"/>
        <w:spacing w:line="360" w:lineRule="auto"/>
        <w:ind w:firstLine="420"/>
      </w:pPr>
      <w:r>
        <w:rPr>
          <w:rFonts w:hint="eastAsia"/>
        </w:rPr>
        <w:t>本文件起草单位：吉林市光大分析技术有限责任公司、吉林省计量科学研究院，吉林省生态环境监测中心，吉林省四平生态环境监测中心。</w:t>
      </w:r>
    </w:p>
    <w:p>
      <w:pPr>
        <w:pStyle w:val="ad"/>
        <w:spacing w:line="360" w:lineRule="auto"/>
        <w:ind w:firstLine="420"/>
      </w:pPr>
      <w:r>
        <w:rPr>
          <w:rFonts w:hint="eastAsia"/>
        </w:rPr>
        <w:t>本文件主要起草人：承学东、王艳伟。</w:t>
      </w:r>
    </w:p>
    <w:p>
      <w:pPr>
        <w:pStyle w:val="ad"/>
        <w:spacing w:line="360" w:lineRule="auto"/>
        <w:ind w:firstLine="420"/>
      </w:pPr>
      <w:r>
        <w:rPr>
          <w:rFonts w:hint="eastAsia"/>
        </w:rPr>
        <w:t>本文件为首次颁布。</w:t>
      </w: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spacing w:beforeLines="100" w:before="315" w:afterLines="50" w:after="157"/>
        <w:jc w:val="center"/>
        <w:rPr>
          <w:rFonts w:eastAsia="黑体"/>
          <w:bCs/>
          <w:sz w:val="32"/>
          <w:szCs w:val="32"/>
        </w:rPr>
      </w:pPr>
    </w:p>
    <w:p>
      <w:pPr>
        <w:widowControl/>
        <w:jc w:val="left"/>
        <w:rPr>
          <w:b/>
          <w:szCs w:val="21"/>
        </w:rPr>
        <w:sectPr>
          <w:headerReference w:type="default" r:id="rId15"/>
          <w:footerReference w:type="default" r:id="rId16"/>
          <w:headerReference w:type="first" r:id="rId17"/>
          <w:footerReference w:type="first" r:id="rId18"/>
          <w:pgSz w:w="11850" w:h="16783"/>
          <w:pgMar w:top="1440" w:right="1361" w:bottom="1440" w:left="1361" w:header="851" w:footer="992" w:gutter="0"/>
          <w:pgNumType w:start="1"/>
          <w:cols w:space="720"/>
          <w:titlePg/>
          <w:docGrid w:type="lines" w:linePitch="315" w:charSpace="37683"/>
        </w:sectPr>
      </w:pPr>
    </w:p>
    <w:p>
      <w:pPr>
        <w:pStyle w:val="af"/>
        <w:spacing w:before="100" w:beforeAutospacing="1" w:after="100" w:afterAutospacing="1"/>
        <w:rPr>
          <w:rFonts w:ascii="宋体" w:hAnsi="宋体"/>
        </w:rPr>
      </w:pPr>
      <w:bookmarkStart w:id="1" w:name="_Toc10843"/>
      <w:bookmarkStart w:id="2" w:name="_Toc11479"/>
      <w:r>
        <w:rPr>
          <w:rFonts w:ascii="宋体" w:hAnsi="宋体" w:hint="eastAsia"/>
        </w:rPr>
        <w:lastRenderedPageBreak/>
        <w:t>水体浮游动物在线监测仪</w:t>
      </w:r>
    </w:p>
    <w:p>
      <w:pPr>
        <w:pStyle w:val="af0"/>
        <w:spacing w:before="157" w:after="157"/>
        <w:ind w:left="425" w:hanging="425"/>
        <w:rPr>
          <w:rFonts w:hAnsi="宋体"/>
          <w:color w:val="000000"/>
        </w:rPr>
      </w:pPr>
      <w:bookmarkStart w:id="3" w:name="_Toc58856185"/>
      <w:r>
        <w:rPr>
          <w:rFonts w:hAnsi="宋体"/>
          <w:color w:val="000000"/>
        </w:rPr>
        <w:t xml:space="preserve">1 </w:t>
      </w:r>
      <w:proofErr w:type="gramStart"/>
      <w:r>
        <w:rPr>
          <w:rFonts w:hAnsi="宋体"/>
          <w:color w:val="000000"/>
        </w:rPr>
        <w:t>范</w:t>
      </w:r>
      <w:proofErr w:type="gramEnd"/>
      <w:r>
        <w:rPr>
          <w:rFonts w:hAnsi="宋体"/>
          <w:color w:val="000000"/>
        </w:rPr>
        <w:t xml:space="preserve"> 围</w:t>
      </w:r>
      <w:bookmarkEnd w:id="1"/>
      <w:bookmarkEnd w:id="3"/>
      <w:r>
        <w:rPr>
          <w:rFonts w:hAnsi="宋体"/>
          <w:color w:val="000000"/>
        </w:rPr>
        <w:tab/>
      </w:r>
    </w:p>
    <w:p>
      <w:pPr>
        <w:spacing w:line="400" w:lineRule="exact"/>
        <w:ind w:firstLineChars="200" w:firstLine="420"/>
        <w:rPr>
          <w:szCs w:val="21"/>
        </w:rPr>
      </w:pPr>
      <w:r>
        <w:rPr>
          <w:szCs w:val="21"/>
        </w:rPr>
        <w:t>本文件规定了</w:t>
      </w:r>
      <w:r>
        <w:rPr>
          <w:rFonts w:hint="eastAsia"/>
          <w:szCs w:val="21"/>
        </w:rPr>
        <w:t>水体浮游动物在线监测仪</w:t>
      </w:r>
      <w:r>
        <w:rPr>
          <w:szCs w:val="21"/>
        </w:rPr>
        <w:t>（以下简称</w:t>
      </w:r>
      <w:r>
        <w:rPr>
          <w:rFonts w:hint="eastAsia"/>
          <w:szCs w:val="21"/>
        </w:rPr>
        <w:t>仪器</w:t>
      </w:r>
      <w:r>
        <w:rPr>
          <w:szCs w:val="21"/>
        </w:rPr>
        <w:t>）的要求、试验方法、检验规则及标志、包装、运输、贮存。</w:t>
      </w:r>
    </w:p>
    <w:p>
      <w:pPr>
        <w:spacing w:line="400" w:lineRule="exact"/>
        <w:ind w:firstLineChars="200" w:firstLine="420"/>
        <w:rPr>
          <w:szCs w:val="21"/>
        </w:rPr>
      </w:pPr>
      <w:r>
        <w:rPr>
          <w:szCs w:val="21"/>
        </w:rPr>
        <w:t>本文件适用</w:t>
      </w:r>
      <w:r>
        <w:rPr>
          <w:rFonts w:hint="eastAsia"/>
          <w:szCs w:val="21"/>
        </w:rPr>
        <w:t>于采用图像识别法检测原理的水体微小型</w:t>
      </w:r>
      <w:r>
        <w:rPr>
          <w:szCs w:val="21"/>
        </w:rPr>
        <w:t>浮游动物</w:t>
      </w:r>
      <w:r>
        <w:rPr>
          <w:rFonts w:hint="eastAsia"/>
          <w:szCs w:val="21"/>
        </w:rPr>
        <w:t>在</w:t>
      </w:r>
      <w:r>
        <w:rPr>
          <w:szCs w:val="21"/>
        </w:rPr>
        <w:t>线</w:t>
      </w:r>
      <w:r>
        <w:rPr>
          <w:rFonts w:hint="eastAsia"/>
          <w:szCs w:val="21"/>
        </w:rPr>
        <w:t>监测</w:t>
      </w:r>
      <w:r>
        <w:rPr>
          <w:szCs w:val="21"/>
        </w:rPr>
        <w:t>仪。</w:t>
      </w:r>
    </w:p>
    <w:p>
      <w:pPr>
        <w:pStyle w:val="af0"/>
        <w:spacing w:before="157" w:after="157" w:line="400" w:lineRule="exact"/>
        <w:ind w:left="425" w:hanging="425"/>
        <w:rPr>
          <w:rFonts w:hAnsi="宋体"/>
          <w:color w:val="000000"/>
        </w:rPr>
      </w:pPr>
      <w:bookmarkStart w:id="4" w:name="_Toc2414"/>
      <w:bookmarkStart w:id="5" w:name="_Toc58856186"/>
      <w:bookmarkEnd w:id="2"/>
      <w:r>
        <w:rPr>
          <w:rFonts w:hAnsi="宋体"/>
          <w:color w:val="000000"/>
        </w:rPr>
        <w:t>2 规范性引用文件</w:t>
      </w:r>
      <w:bookmarkEnd w:id="4"/>
      <w:bookmarkEnd w:id="5"/>
    </w:p>
    <w:p>
      <w:pPr>
        <w:spacing w:line="400" w:lineRule="exact"/>
        <w:ind w:firstLineChars="200" w:firstLine="420"/>
        <w:rPr>
          <w:szCs w:val="21"/>
        </w:rPr>
      </w:pPr>
      <w:r>
        <w:rPr>
          <w:rFonts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400" w:lineRule="exact"/>
        <w:ind w:firstLineChars="200" w:firstLine="420"/>
        <w:rPr>
          <w:szCs w:val="21"/>
        </w:rPr>
      </w:pPr>
      <w:r>
        <w:rPr>
          <w:rFonts w:hint="eastAsia"/>
          <w:szCs w:val="21"/>
        </w:rPr>
        <w:t>GB/T 191-2016</w:t>
      </w:r>
      <w:r>
        <w:rPr>
          <w:rFonts w:hint="eastAsia"/>
          <w:szCs w:val="21"/>
        </w:rPr>
        <w:tab/>
      </w:r>
      <w:r>
        <w:rPr>
          <w:rFonts w:hint="eastAsia"/>
          <w:szCs w:val="21"/>
        </w:rPr>
        <w:t>包装储运图示标志</w:t>
      </w:r>
    </w:p>
    <w:p>
      <w:pPr>
        <w:spacing w:line="400" w:lineRule="exact"/>
        <w:ind w:firstLineChars="200" w:firstLine="420"/>
        <w:rPr>
          <w:szCs w:val="21"/>
        </w:rPr>
      </w:pPr>
      <w:r>
        <w:rPr>
          <w:rFonts w:hint="eastAsia"/>
          <w:szCs w:val="21"/>
        </w:rPr>
        <w:t xml:space="preserve">GB/T 11606-2007 </w:t>
      </w:r>
      <w:r>
        <w:rPr>
          <w:rFonts w:hint="eastAsia"/>
          <w:szCs w:val="21"/>
        </w:rPr>
        <w:t>分析仪器环境试验方法</w:t>
      </w:r>
    </w:p>
    <w:p>
      <w:pPr>
        <w:spacing w:line="400" w:lineRule="exact"/>
        <w:ind w:firstLineChars="200" w:firstLine="420"/>
        <w:rPr>
          <w:szCs w:val="21"/>
        </w:rPr>
      </w:pPr>
      <w:r>
        <w:rPr>
          <w:rFonts w:hint="eastAsia"/>
          <w:szCs w:val="21"/>
        </w:rPr>
        <w:t>GB/T 13306-2016</w:t>
      </w:r>
      <w:r>
        <w:rPr>
          <w:rFonts w:hint="eastAsia"/>
          <w:szCs w:val="21"/>
        </w:rPr>
        <w:t>标牌</w:t>
      </w:r>
    </w:p>
    <w:p>
      <w:pPr>
        <w:spacing w:line="400" w:lineRule="exact"/>
        <w:ind w:firstLineChars="200" w:firstLine="420"/>
        <w:rPr>
          <w:szCs w:val="21"/>
        </w:rPr>
      </w:pPr>
      <w:r>
        <w:rPr>
          <w:szCs w:val="21"/>
        </w:rPr>
        <w:t>GB/T 34065-2017</w:t>
      </w:r>
      <w:r>
        <w:rPr>
          <w:rFonts w:hint="eastAsia"/>
          <w:szCs w:val="21"/>
        </w:rPr>
        <w:t>分析仪器的安全要求</w:t>
      </w:r>
    </w:p>
    <w:p>
      <w:pPr>
        <w:spacing w:line="400" w:lineRule="exact"/>
        <w:ind w:firstLineChars="200" w:firstLine="420"/>
        <w:rPr>
          <w:szCs w:val="21"/>
        </w:rPr>
      </w:pPr>
      <w:r>
        <w:rPr>
          <w:szCs w:val="21"/>
        </w:rPr>
        <w:t xml:space="preserve">GB/T 13384-2008 </w:t>
      </w:r>
      <w:r>
        <w:rPr>
          <w:rFonts w:hint="eastAsia"/>
          <w:szCs w:val="21"/>
        </w:rPr>
        <w:tab/>
      </w:r>
      <w:r>
        <w:rPr>
          <w:szCs w:val="21"/>
        </w:rPr>
        <w:t>机电产品包装通用技术条件</w:t>
      </w:r>
    </w:p>
    <w:p>
      <w:pPr>
        <w:spacing w:line="400" w:lineRule="exact"/>
        <w:ind w:firstLineChars="200" w:firstLine="420"/>
        <w:rPr>
          <w:szCs w:val="21"/>
        </w:rPr>
      </w:pPr>
      <w:r>
        <w:rPr>
          <w:rFonts w:hint="eastAsia"/>
          <w:szCs w:val="21"/>
        </w:rPr>
        <w:t>SC</w:t>
      </w:r>
      <w:r>
        <w:rPr>
          <w:szCs w:val="21"/>
        </w:rPr>
        <w:t>/</w:t>
      </w:r>
      <w:r>
        <w:rPr>
          <w:rFonts w:hint="eastAsia"/>
          <w:szCs w:val="21"/>
        </w:rPr>
        <w:t xml:space="preserve">T 9402-2010 </w:t>
      </w:r>
      <w:r>
        <w:rPr>
          <w:rFonts w:hint="eastAsia"/>
          <w:szCs w:val="21"/>
        </w:rPr>
        <w:t>淡水浮游生物调查技术规范</w:t>
      </w:r>
    </w:p>
    <w:p>
      <w:pPr>
        <w:pStyle w:val="af0"/>
        <w:spacing w:before="157" w:after="157"/>
        <w:ind w:left="425" w:hanging="425"/>
        <w:rPr>
          <w:rFonts w:hAnsi="宋体"/>
          <w:color w:val="000000"/>
        </w:rPr>
      </w:pPr>
      <w:bookmarkStart w:id="6" w:name="_Toc25857"/>
      <w:bookmarkStart w:id="7" w:name="_Toc58856188"/>
      <w:r>
        <w:rPr>
          <w:rFonts w:hAnsi="宋体"/>
          <w:color w:val="000000"/>
        </w:rPr>
        <w:t>3要求</w:t>
      </w:r>
      <w:bookmarkEnd w:id="6"/>
      <w:bookmarkEnd w:id="7"/>
    </w:p>
    <w:p>
      <w:pPr>
        <w:pStyle w:val="af0"/>
        <w:spacing w:before="157" w:after="157"/>
        <w:ind w:left="567" w:hanging="567"/>
        <w:outlineLvl w:val="2"/>
        <w:rPr>
          <w:rFonts w:hAnsi="宋体"/>
          <w:szCs w:val="21"/>
        </w:rPr>
      </w:pPr>
      <w:bookmarkStart w:id="8" w:name="_Toc17483"/>
      <w:bookmarkStart w:id="9" w:name="_Toc58856187"/>
      <w:r>
        <w:rPr>
          <w:rFonts w:hAnsi="宋体" w:hint="eastAsia"/>
          <w:szCs w:val="21"/>
        </w:rPr>
        <w:t>3</w:t>
      </w:r>
      <w:bookmarkStart w:id="10" w:name="_Toc7022"/>
      <w:bookmarkEnd w:id="8"/>
      <w:r>
        <w:rPr>
          <w:rFonts w:hAnsi="宋体"/>
          <w:szCs w:val="21"/>
        </w:rPr>
        <w:t>.1基本参数</w:t>
      </w:r>
      <w:bookmarkEnd w:id="9"/>
      <w:bookmarkEnd w:id="10"/>
    </w:p>
    <w:p>
      <w:pPr>
        <w:pStyle w:val="af2"/>
        <w:numPr>
          <w:ilvl w:val="0"/>
          <w:numId w:val="29"/>
        </w:numPr>
        <w:spacing w:line="400" w:lineRule="exact"/>
        <w:ind w:left="709" w:firstLineChars="0" w:hanging="289"/>
        <w:rPr>
          <w:rFonts w:asciiTheme="minorEastAsia" w:eastAsiaTheme="minorEastAsia" w:hAnsiTheme="minorEastAsia"/>
          <w:szCs w:val="21"/>
        </w:rPr>
      </w:pPr>
      <w:r>
        <w:rPr>
          <w:rFonts w:asciiTheme="minorEastAsia" w:eastAsiaTheme="minorEastAsia" w:hAnsiTheme="minorEastAsia" w:hint="eastAsia"/>
          <w:szCs w:val="21"/>
        </w:rPr>
        <w:t>分辨直径（</w:t>
      </w:r>
      <w:r>
        <w:rPr>
          <w:rFonts w:asciiTheme="minorEastAsia" w:eastAsiaTheme="minorEastAsia" w:hAnsiTheme="minorEastAsia"/>
          <w:szCs w:val="21"/>
        </w:rPr>
        <w:t>10～600</w:t>
      </w:r>
      <w:r>
        <w:rPr>
          <w:rFonts w:asciiTheme="minorEastAsia" w:eastAsiaTheme="minorEastAsia" w:hAnsiTheme="minorEastAsia" w:hint="eastAsia"/>
          <w:szCs w:val="21"/>
        </w:rPr>
        <w:t>）μm；</w:t>
      </w:r>
    </w:p>
    <w:p>
      <w:pPr>
        <w:spacing w:line="400" w:lineRule="exact"/>
        <w:ind w:left="709" w:hanging="289"/>
        <w:rPr>
          <w:rFonts w:asciiTheme="minorEastAsia" w:eastAsiaTheme="minorEastAsia" w:hAnsiTheme="minorEastAsia"/>
          <w:szCs w:val="21"/>
        </w:rPr>
      </w:pPr>
      <w:r>
        <w:rPr>
          <w:rFonts w:asciiTheme="minorEastAsia" w:eastAsiaTheme="minorEastAsia" w:hAnsiTheme="minorEastAsia" w:hint="eastAsia"/>
          <w:szCs w:val="21"/>
        </w:rPr>
        <w:t>b）动态检测时间间隔</w:t>
      </w:r>
      <w:r>
        <w:rPr>
          <w:rFonts w:asciiTheme="minorEastAsia" w:eastAsiaTheme="minorEastAsia" w:hAnsiTheme="minorEastAsia"/>
          <w:szCs w:val="21"/>
        </w:rPr>
        <w:t>：</w:t>
      </w:r>
      <w:r>
        <w:rPr>
          <w:rFonts w:asciiTheme="minorEastAsia" w:eastAsiaTheme="minorEastAsia" w:hAnsiTheme="minorEastAsia" w:hint="eastAsia"/>
          <w:szCs w:val="21"/>
        </w:rPr>
        <w:t>0</w:t>
      </w:r>
      <w:r>
        <w:rPr>
          <w:rFonts w:asciiTheme="minorEastAsia" w:eastAsiaTheme="minorEastAsia" w:hAnsiTheme="minorEastAsia"/>
          <w:szCs w:val="21"/>
        </w:rPr>
        <w:t>.5</w:t>
      </w:r>
      <w:r>
        <w:rPr>
          <w:rFonts w:asciiTheme="minorEastAsia" w:eastAsiaTheme="minorEastAsia" w:hAnsiTheme="minorEastAsia" w:hint="eastAsia"/>
          <w:szCs w:val="21"/>
        </w:rPr>
        <w:t>/</w:t>
      </w:r>
      <w:r>
        <w:rPr>
          <w:rFonts w:asciiTheme="minorEastAsia" w:eastAsiaTheme="minorEastAsia" w:hAnsiTheme="minorEastAsia"/>
          <w:szCs w:val="21"/>
        </w:rPr>
        <w:t>1/1.5/2/2.5</w:t>
      </w:r>
      <w:r>
        <w:rPr>
          <w:rFonts w:asciiTheme="minorEastAsia" w:eastAsiaTheme="minorEastAsia" w:hAnsiTheme="minorEastAsia" w:hint="eastAsia"/>
          <w:szCs w:val="21"/>
        </w:rPr>
        <w:t>秒</w:t>
      </w:r>
      <w:r>
        <w:rPr>
          <w:rFonts w:asciiTheme="minorEastAsia" w:eastAsiaTheme="minorEastAsia" w:hAnsiTheme="minorEastAsia"/>
          <w:szCs w:val="21"/>
        </w:rPr>
        <w:t xml:space="preserve"> (自选）</w:t>
      </w:r>
      <w:r>
        <w:rPr>
          <w:rFonts w:asciiTheme="minorEastAsia" w:eastAsiaTheme="minorEastAsia" w:hAnsiTheme="minorEastAsia" w:hint="eastAsia"/>
          <w:szCs w:val="21"/>
        </w:rPr>
        <w:t>。</w:t>
      </w:r>
    </w:p>
    <w:p>
      <w:pPr>
        <w:pStyle w:val="af0"/>
        <w:numPr>
          <w:ilvl w:val="1"/>
          <w:numId w:val="18"/>
        </w:numPr>
        <w:spacing w:before="157" w:after="157"/>
        <w:outlineLvl w:val="2"/>
        <w:rPr>
          <w:rFonts w:hAnsi="宋体"/>
          <w:szCs w:val="21"/>
        </w:rPr>
      </w:pPr>
      <w:bookmarkStart w:id="11" w:name="_Toc14362"/>
      <w:r>
        <w:rPr>
          <w:rFonts w:hAnsi="宋体" w:hint="eastAsia"/>
          <w:szCs w:val="21"/>
        </w:rPr>
        <w:t>环境条件</w:t>
      </w:r>
    </w:p>
    <w:p>
      <w:pPr>
        <w:pStyle w:val="af1"/>
        <w:numPr>
          <w:ilvl w:val="0"/>
          <w:numId w:val="3"/>
        </w:numPr>
        <w:spacing w:line="300" w:lineRule="auto"/>
        <w:ind w:leftChars="0" w:left="709" w:firstLineChars="0" w:hanging="283"/>
        <w:rPr>
          <w:szCs w:val="21"/>
        </w:rPr>
      </w:pPr>
      <w:r>
        <w:rPr>
          <w:rFonts w:hint="eastAsia"/>
          <w:lang w:val="zh-CN"/>
        </w:rPr>
        <w:t>环境温度</w:t>
      </w:r>
      <w:r>
        <w:rPr>
          <w:rFonts w:hint="eastAsia"/>
          <w:szCs w:val="21"/>
        </w:rPr>
        <w:t>：（</w:t>
      </w:r>
      <w:r>
        <w:rPr>
          <w:szCs w:val="21"/>
        </w:rPr>
        <w:t>5～4</w:t>
      </w:r>
      <w:r>
        <w:rPr>
          <w:rFonts w:hint="eastAsia"/>
          <w:szCs w:val="21"/>
        </w:rPr>
        <w:t>5）℃；</w:t>
      </w:r>
    </w:p>
    <w:p>
      <w:pPr>
        <w:pStyle w:val="af1"/>
        <w:numPr>
          <w:ilvl w:val="0"/>
          <w:numId w:val="3"/>
        </w:numPr>
        <w:spacing w:line="300" w:lineRule="auto"/>
        <w:ind w:leftChars="0" w:left="709" w:firstLineChars="0" w:hanging="283"/>
      </w:pPr>
      <w:r>
        <w:rPr>
          <w:rFonts w:hint="eastAsia"/>
          <w:lang w:val="zh-CN"/>
        </w:rPr>
        <w:t>平均相对湿度</w:t>
      </w:r>
      <w:r>
        <w:rPr>
          <w:rFonts w:hint="eastAsia"/>
        </w:rPr>
        <w:t xml:space="preserve">：≤ </w:t>
      </w:r>
      <w:r>
        <w:t>8</w:t>
      </w:r>
      <w:r>
        <w:rPr>
          <w:rFonts w:hint="eastAsia"/>
        </w:rPr>
        <w:t>5%（25℃）；</w:t>
      </w:r>
    </w:p>
    <w:p>
      <w:pPr>
        <w:pStyle w:val="af1"/>
        <w:numPr>
          <w:ilvl w:val="0"/>
          <w:numId w:val="3"/>
        </w:numPr>
        <w:spacing w:line="300" w:lineRule="auto"/>
        <w:ind w:leftChars="0" w:left="709" w:firstLineChars="0" w:hanging="283"/>
      </w:pPr>
      <w:r>
        <w:rPr>
          <w:szCs w:val="21"/>
        </w:rPr>
        <w:t>电源电压：</w:t>
      </w:r>
      <w:r>
        <w:rPr>
          <w:rFonts w:hint="eastAsia"/>
          <w:szCs w:val="21"/>
        </w:rPr>
        <w:t>AC（</w:t>
      </w:r>
      <w:r>
        <w:rPr>
          <w:szCs w:val="21"/>
        </w:rPr>
        <w:t>100～240V</w:t>
      </w:r>
      <w:r>
        <w:rPr>
          <w:rFonts w:hint="eastAsia"/>
          <w:szCs w:val="21"/>
        </w:rPr>
        <w:t>）V</w:t>
      </w:r>
      <w:r>
        <w:rPr>
          <w:rFonts w:hint="eastAsia"/>
        </w:rPr>
        <w:t>；</w:t>
      </w:r>
    </w:p>
    <w:p>
      <w:pPr>
        <w:pStyle w:val="af1"/>
        <w:numPr>
          <w:ilvl w:val="0"/>
          <w:numId w:val="3"/>
        </w:numPr>
        <w:spacing w:line="300" w:lineRule="auto"/>
        <w:ind w:leftChars="0" w:left="709" w:firstLineChars="0" w:hanging="283"/>
      </w:pPr>
      <w:bookmarkStart w:id="12" w:name="_Toc8351"/>
      <w:bookmarkEnd w:id="11"/>
      <w:r>
        <w:rPr>
          <w:szCs w:val="21"/>
        </w:rPr>
        <w:t>电源频率：</w:t>
      </w:r>
      <w:r>
        <w:rPr>
          <w:rFonts w:hint="eastAsia"/>
          <w:szCs w:val="21"/>
        </w:rPr>
        <w:t>（</w:t>
      </w:r>
      <w:r>
        <w:rPr>
          <w:szCs w:val="21"/>
        </w:rPr>
        <w:t>50～60</w:t>
      </w:r>
      <w:r>
        <w:rPr>
          <w:rFonts w:hint="eastAsia"/>
          <w:szCs w:val="21"/>
        </w:rPr>
        <w:t>）</w:t>
      </w:r>
      <w:r>
        <w:rPr>
          <w:szCs w:val="21"/>
        </w:rPr>
        <w:t>Hz</w:t>
      </w:r>
      <w:r>
        <w:rPr>
          <w:rFonts w:hint="eastAsia"/>
          <w:szCs w:val="21"/>
        </w:rPr>
        <w:t>。</w:t>
      </w:r>
    </w:p>
    <w:p>
      <w:pPr>
        <w:pStyle w:val="af0"/>
        <w:numPr>
          <w:ilvl w:val="1"/>
          <w:numId w:val="18"/>
        </w:numPr>
        <w:spacing w:before="157" w:after="157"/>
        <w:outlineLvl w:val="2"/>
        <w:rPr>
          <w:rFonts w:hAnsi="宋体"/>
          <w:color w:val="000000"/>
        </w:rPr>
      </w:pPr>
      <w:r>
        <w:rPr>
          <w:rFonts w:hAnsi="宋体" w:hint="eastAsia"/>
          <w:color w:val="000000"/>
        </w:rPr>
        <w:t>外观</w:t>
      </w:r>
    </w:p>
    <w:p>
      <w:pPr>
        <w:pStyle w:val="ad"/>
        <w:spacing w:line="400" w:lineRule="exact"/>
        <w:ind w:left="357" w:firstLineChars="0" w:firstLine="0"/>
        <w:rPr>
          <w:szCs w:val="21"/>
        </w:rPr>
      </w:pPr>
      <w:r>
        <w:rPr>
          <w:szCs w:val="21"/>
        </w:rPr>
        <w:t>仪器</w:t>
      </w:r>
      <w:r>
        <w:rPr>
          <w:rFonts w:hint="eastAsia"/>
          <w:szCs w:val="21"/>
        </w:rPr>
        <w:t>的</w:t>
      </w:r>
      <w:r>
        <w:rPr>
          <w:szCs w:val="21"/>
        </w:rPr>
        <w:t>外观</w:t>
      </w:r>
      <w:r>
        <w:rPr>
          <w:rFonts w:hint="eastAsia"/>
          <w:szCs w:val="21"/>
        </w:rPr>
        <w:t>应满足</w:t>
      </w:r>
      <w:r>
        <w:rPr>
          <w:szCs w:val="21"/>
        </w:rPr>
        <w:t>如下要求：</w:t>
      </w:r>
    </w:p>
    <w:p>
      <w:pPr>
        <w:pStyle w:val="ad"/>
        <w:spacing w:line="400" w:lineRule="exact"/>
        <w:ind w:left="357" w:firstLineChars="0" w:firstLine="0"/>
        <w:rPr>
          <w:szCs w:val="21"/>
        </w:rPr>
      </w:pPr>
      <w:r>
        <w:rPr>
          <w:rFonts w:ascii="Times New Roman" w:hint="eastAsia"/>
          <w:kern w:val="2"/>
          <w:szCs w:val="21"/>
        </w:rPr>
        <w:t>a</w:t>
      </w:r>
      <w:r>
        <w:rPr>
          <w:rFonts w:ascii="Times New Roman" w:hint="eastAsia"/>
          <w:kern w:val="2"/>
          <w:szCs w:val="21"/>
        </w:rPr>
        <w:t>）</w:t>
      </w:r>
      <w:r>
        <w:rPr>
          <w:szCs w:val="21"/>
        </w:rPr>
        <w:t>仪器的外观整</w:t>
      </w:r>
      <w:r>
        <w:rPr>
          <w:rFonts w:hint="eastAsia"/>
          <w:szCs w:val="21"/>
        </w:rPr>
        <w:t>齐、清</w:t>
      </w:r>
      <w:r>
        <w:rPr>
          <w:szCs w:val="21"/>
        </w:rPr>
        <w:t>洁</w:t>
      </w:r>
      <w:r>
        <w:rPr>
          <w:rFonts w:hint="eastAsia"/>
          <w:szCs w:val="21"/>
        </w:rPr>
        <w:t>，</w:t>
      </w:r>
      <w:r>
        <w:rPr>
          <w:szCs w:val="21"/>
        </w:rPr>
        <w:t>表面涂、镀层无明显剥落、擦伤、露底</w:t>
      </w:r>
      <w:r>
        <w:rPr>
          <w:rFonts w:hint="eastAsia"/>
          <w:szCs w:val="21"/>
        </w:rPr>
        <w:t>及</w:t>
      </w:r>
      <w:r>
        <w:rPr>
          <w:szCs w:val="21"/>
        </w:rPr>
        <w:t>污垢；</w:t>
      </w:r>
    </w:p>
    <w:p>
      <w:pPr>
        <w:pStyle w:val="ad"/>
        <w:spacing w:line="400" w:lineRule="exact"/>
        <w:ind w:left="357" w:firstLineChars="0" w:firstLine="0"/>
        <w:rPr>
          <w:szCs w:val="21"/>
        </w:rPr>
      </w:pPr>
      <w:r>
        <w:rPr>
          <w:rFonts w:ascii="Times New Roman" w:hint="eastAsia"/>
          <w:kern w:val="2"/>
          <w:szCs w:val="21"/>
        </w:rPr>
        <w:t>b</w:t>
      </w:r>
      <w:r>
        <w:rPr>
          <w:rFonts w:ascii="Times New Roman" w:hint="eastAsia"/>
          <w:kern w:val="2"/>
          <w:szCs w:val="21"/>
        </w:rPr>
        <w:t>）</w:t>
      </w:r>
      <w:r>
        <w:rPr>
          <w:szCs w:val="21"/>
          <w:u w:val="single" w:color="FF0000"/>
        </w:rPr>
        <w:t>所有标牌及标志应耐久</w:t>
      </w:r>
      <w:r>
        <w:rPr>
          <w:rFonts w:hint="eastAsia"/>
          <w:szCs w:val="21"/>
          <w:u w:val="single" w:color="FF0000"/>
        </w:rPr>
        <w:t>和</w:t>
      </w:r>
      <w:r>
        <w:rPr>
          <w:szCs w:val="21"/>
          <w:u w:val="single" w:color="FF0000"/>
        </w:rPr>
        <w:t>清</w:t>
      </w:r>
      <w:r>
        <w:rPr>
          <w:rFonts w:hint="eastAsia"/>
          <w:szCs w:val="21"/>
          <w:u w:val="single" w:color="FF0000"/>
        </w:rPr>
        <w:t>楚</w:t>
      </w:r>
      <w:r>
        <w:rPr>
          <w:szCs w:val="21"/>
          <w:u w:val="single" w:color="FF0000"/>
        </w:rPr>
        <w:t>，内容符合</w:t>
      </w:r>
      <w:r>
        <w:rPr>
          <w:rFonts w:hint="eastAsia"/>
          <w:szCs w:val="21"/>
          <w:u w:val="single" w:color="FF0000"/>
        </w:rPr>
        <w:t>GB/T 13306的</w:t>
      </w:r>
      <w:r>
        <w:rPr>
          <w:szCs w:val="21"/>
          <w:u w:val="single" w:color="FF0000"/>
        </w:rPr>
        <w:t>要求；</w:t>
      </w:r>
    </w:p>
    <w:p>
      <w:pPr>
        <w:pStyle w:val="ad"/>
        <w:spacing w:line="400" w:lineRule="exact"/>
        <w:ind w:left="357" w:firstLineChars="0" w:firstLine="0"/>
        <w:rPr>
          <w:szCs w:val="21"/>
        </w:rPr>
      </w:pPr>
      <w:r>
        <w:rPr>
          <w:rFonts w:ascii="Times New Roman" w:hint="eastAsia"/>
          <w:kern w:val="2"/>
          <w:szCs w:val="21"/>
        </w:rPr>
        <w:t>c</w:t>
      </w:r>
      <w:r>
        <w:rPr>
          <w:rFonts w:ascii="Times New Roman" w:hint="eastAsia"/>
          <w:kern w:val="2"/>
          <w:szCs w:val="21"/>
        </w:rPr>
        <w:t>）</w:t>
      </w:r>
      <w:r>
        <w:rPr>
          <w:szCs w:val="21"/>
        </w:rPr>
        <w:t>所有紧固件不得松动，各种调节件灵活、功能正常；</w:t>
      </w:r>
    </w:p>
    <w:p>
      <w:pPr>
        <w:pStyle w:val="ad"/>
        <w:spacing w:line="400" w:lineRule="exact"/>
        <w:ind w:left="357" w:firstLineChars="0" w:firstLine="0"/>
        <w:rPr>
          <w:szCs w:val="21"/>
        </w:rPr>
      </w:pPr>
      <w:r>
        <w:rPr>
          <w:rFonts w:ascii="Times New Roman" w:hint="eastAsia"/>
          <w:kern w:val="2"/>
          <w:szCs w:val="21"/>
        </w:rPr>
        <w:t>d</w:t>
      </w:r>
      <w:r>
        <w:rPr>
          <w:rFonts w:ascii="Times New Roman" w:hint="eastAsia"/>
          <w:kern w:val="2"/>
          <w:szCs w:val="21"/>
        </w:rPr>
        <w:t>）</w:t>
      </w:r>
      <w:r>
        <w:rPr>
          <w:szCs w:val="21"/>
        </w:rPr>
        <w:t>零件表面</w:t>
      </w:r>
      <w:r>
        <w:rPr>
          <w:rFonts w:hint="eastAsia"/>
          <w:szCs w:val="21"/>
        </w:rPr>
        <w:t>不得</w:t>
      </w:r>
      <w:r>
        <w:rPr>
          <w:szCs w:val="21"/>
        </w:rPr>
        <w:t>锈蚀</w:t>
      </w:r>
      <w:r>
        <w:rPr>
          <w:rFonts w:hint="eastAsia"/>
          <w:szCs w:val="21"/>
        </w:rPr>
        <w:t>；</w:t>
      </w:r>
    </w:p>
    <w:p>
      <w:pPr>
        <w:pStyle w:val="ad"/>
        <w:spacing w:line="400" w:lineRule="exact"/>
        <w:ind w:left="357" w:firstLineChars="0" w:firstLine="0"/>
      </w:pPr>
      <w:r>
        <w:rPr>
          <w:rFonts w:ascii="Times New Roman" w:hint="eastAsia"/>
          <w:kern w:val="2"/>
          <w:szCs w:val="21"/>
        </w:rPr>
        <w:lastRenderedPageBreak/>
        <w:t>e</w:t>
      </w:r>
      <w:r>
        <w:rPr>
          <w:rFonts w:ascii="Times New Roman" w:hint="eastAsia"/>
          <w:kern w:val="2"/>
          <w:szCs w:val="21"/>
        </w:rPr>
        <w:t>）</w:t>
      </w:r>
      <w:r>
        <w:rPr>
          <w:rFonts w:hint="eastAsia"/>
          <w:szCs w:val="21"/>
        </w:rPr>
        <w:t xml:space="preserve"> 仪器可拆部分应能无障碍地拆装</w:t>
      </w:r>
      <w:r>
        <w:rPr>
          <w:szCs w:val="21"/>
        </w:rPr>
        <w:t>。</w:t>
      </w:r>
    </w:p>
    <w:p>
      <w:pPr>
        <w:pStyle w:val="af0"/>
        <w:spacing w:before="157" w:after="157"/>
        <w:outlineLvl w:val="3"/>
        <w:rPr>
          <w:rFonts w:hAnsi="黑体"/>
          <w:color w:val="000000"/>
        </w:rPr>
      </w:pPr>
      <w:r>
        <w:rPr>
          <w:rFonts w:hAnsi="黑体" w:hint="eastAsia"/>
          <w:color w:val="000000"/>
        </w:rPr>
        <w:t>3</w:t>
      </w:r>
      <w:r>
        <w:rPr>
          <w:rFonts w:hAnsi="黑体"/>
          <w:color w:val="000000"/>
        </w:rPr>
        <w:t>.</w:t>
      </w:r>
      <w:r>
        <w:rPr>
          <w:rFonts w:hAnsi="黑体" w:hint="eastAsia"/>
          <w:color w:val="000000"/>
        </w:rPr>
        <w:t>4功能要求</w:t>
      </w:r>
    </w:p>
    <w:p>
      <w:pPr>
        <w:pStyle w:val="ad"/>
        <w:spacing w:line="400" w:lineRule="exact"/>
        <w:ind w:firstLine="420"/>
        <w:rPr>
          <w:rFonts w:eastAsia="黑体"/>
          <w:szCs w:val="21"/>
        </w:rPr>
      </w:pPr>
      <w:r>
        <w:rPr>
          <w:szCs w:val="21"/>
        </w:rPr>
        <w:t>仪器应具有以下功能：</w:t>
      </w:r>
    </w:p>
    <w:p>
      <w:pPr>
        <w:pStyle w:val="ad"/>
        <w:spacing w:line="400" w:lineRule="exact"/>
        <w:ind w:firstLine="420"/>
        <w:rPr>
          <w:rFonts w:ascii="Times New Roman"/>
          <w:kern w:val="2"/>
          <w:szCs w:val="21"/>
        </w:rPr>
      </w:pPr>
      <w:r>
        <w:rPr>
          <w:rFonts w:ascii="Times New Roman" w:hint="eastAsia"/>
          <w:kern w:val="2"/>
          <w:szCs w:val="21"/>
        </w:rPr>
        <w:t>a</w:t>
      </w:r>
      <w:r>
        <w:rPr>
          <w:rFonts w:ascii="Times New Roman" w:hint="eastAsia"/>
          <w:kern w:val="2"/>
          <w:szCs w:val="21"/>
        </w:rPr>
        <w:t>）</w:t>
      </w:r>
      <w:r>
        <w:rPr>
          <w:szCs w:val="21"/>
        </w:rPr>
        <w:t>校准；</w:t>
      </w:r>
    </w:p>
    <w:p>
      <w:pPr>
        <w:pStyle w:val="ad"/>
        <w:spacing w:line="400" w:lineRule="exact"/>
        <w:ind w:firstLine="420"/>
        <w:rPr>
          <w:szCs w:val="21"/>
        </w:rPr>
      </w:pPr>
      <w:r>
        <w:rPr>
          <w:rFonts w:ascii="Times New Roman" w:hint="eastAsia"/>
          <w:kern w:val="2"/>
          <w:szCs w:val="21"/>
        </w:rPr>
        <w:t>b</w:t>
      </w:r>
      <w:r>
        <w:rPr>
          <w:rFonts w:ascii="Times New Roman" w:hint="eastAsia"/>
          <w:kern w:val="2"/>
          <w:szCs w:val="21"/>
        </w:rPr>
        <w:t>）</w:t>
      </w:r>
      <w:r>
        <w:rPr>
          <w:szCs w:val="21"/>
        </w:rPr>
        <w:t>测量结果显示和存储；</w:t>
      </w:r>
    </w:p>
    <w:p>
      <w:pPr>
        <w:pStyle w:val="ad"/>
        <w:spacing w:line="400" w:lineRule="exact"/>
        <w:ind w:firstLine="420"/>
        <w:rPr>
          <w:szCs w:val="21"/>
        </w:rPr>
      </w:pPr>
      <w:r>
        <w:rPr>
          <w:rFonts w:ascii="Times New Roman" w:hint="eastAsia"/>
          <w:kern w:val="2"/>
          <w:szCs w:val="21"/>
        </w:rPr>
        <w:t>c</w:t>
      </w:r>
      <w:r>
        <w:rPr>
          <w:rFonts w:ascii="Times New Roman" w:hint="eastAsia"/>
          <w:kern w:val="2"/>
          <w:szCs w:val="21"/>
        </w:rPr>
        <w:t>）</w:t>
      </w:r>
      <w:r>
        <w:rPr>
          <w:szCs w:val="21"/>
        </w:rPr>
        <w:t>查询；</w:t>
      </w:r>
    </w:p>
    <w:p>
      <w:pPr>
        <w:pStyle w:val="ad"/>
        <w:spacing w:line="400" w:lineRule="exact"/>
        <w:ind w:firstLine="420"/>
        <w:rPr>
          <w:szCs w:val="21"/>
        </w:rPr>
      </w:pPr>
      <w:r>
        <w:rPr>
          <w:rFonts w:ascii="Times New Roman" w:hint="eastAsia"/>
          <w:kern w:val="2"/>
          <w:szCs w:val="21"/>
        </w:rPr>
        <w:t>d</w:t>
      </w:r>
      <w:r>
        <w:rPr>
          <w:rFonts w:ascii="Times New Roman" w:hint="eastAsia"/>
          <w:kern w:val="2"/>
          <w:szCs w:val="21"/>
        </w:rPr>
        <w:t>）</w:t>
      </w:r>
      <w:r>
        <w:rPr>
          <w:szCs w:val="21"/>
        </w:rPr>
        <w:t>数据通讯；</w:t>
      </w:r>
    </w:p>
    <w:p>
      <w:pPr>
        <w:pStyle w:val="ad"/>
        <w:spacing w:line="400" w:lineRule="exact"/>
        <w:ind w:firstLine="420"/>
        <w:rPr>
          <w:szCs w:val="21"/>
        </w:rPr>
      </w:pPr>
      <w:r>
        <w:rPr>
          <w:rFonts w:ascii="Times New Roman"/>
          <w:kern w:val="2"/>
          <w:szCs w:val="21"/>
        </w:rPr>
        <w:t>e</w:t>
      </w:r>
      <w:r>
        <w:rPr>
          <w:rFonts w:ascii="Times New Roman" w:hint="eastAsia"/>
          <w:kern w:val="2"/>
          <w:szCs w:val="21"/>
        </w:rPr>
        <w:t>）</w:t>
      </w:r>
      <w:r>
        <w:rPr>
          <w:rFonts w:hint="eastAsia"/>
          <w:szCs w:val="21"/>
        </w:rPr>
        <w:t>信号输出。</w:t>
      </w:r>
    </w:p>
    <w:p>
      <w:pPr>
        <w:pStyle w:val="af0"/>
        <w:spacing w:before="157" w:after="157"/>
        <w:outlineLvl w:val="2"/>
        <w:rPr>
          <w:rFonts w:ascii="Times New Roman"/>
        </w:rPr>
      </w:pPr>
      <w:r>
        <w:rPr>
          <w:rFonts w:hint="eastAsia"/>
        </w:rPr>
        <w:t>3.</w:t>
      </w:r>
      <w:r>
        <w:t>5</w:t>
      </w:r>
      <w:r>
        <w:rPr>
          <w:rFonts w:hint="eastAsia"/>
        </w:rPr>
        <w:t xml:space="preserve"> 防电击要求</w:t>
      </w:r>
    </w:p>
    <w:p>
      <w:pPr>
        <w:pStyle w:val="ad"/>
        <w:ind w:firstLine="420"/>
        <w:rPr>
          <w:szCs w:val="21"/>
        </w:rPr>
      </w:pPr>
      <w:r>
        <w:t>仪器</w:t>
      </w:r>
      <w:r>
        <w:rPr>
          <w:rFonts w:hint="eastAsia"/>
          <w:szCs w:val="21"/>
        </w:rPr>
        <w:t>的</w:t>
      </w:r>
      <w:r>
        <w:rPr>
          <w:szCs w:val="21"/>
        </w:rPr>
        <w:t>接触电流、</w:t>
      </w:r>
      <w:r>
        <w:rPr>
          <w:rFonts w:hint="eastAsia"/>
          <w:szCs w:val="21"/>
        </w:rPr>
        <w:t>介电强度、</w:t>
      </w:r>
      <w:r>
        <w:rPr>
          <w:szCs w:val="21"/>
        </w:rPr>
        <w:t>保护接地</w:t>
      </w:r>
      <w:r>
        <w:rPr>
          <w:rFonts w:hint="eastAsia"/>
          <w:szCs w:val="21"/>
        </w:rPr>
        <w:t>等防电击指标</w:t>
      </w:r>
      <w:r>
        <w:rPr>
          <w:szCs w:val="21"/>
        </w:rPr>
        <w:t>应符合</w:t>
      </w:r>
      <w:r>
        <w:rPr>
          <w:rFonts w:hAnsi="宋体"/>
          <w:szCs w:val="21"/>
        </w:rPr>
        <w:t>GB/T 34065-2017</w:t>
      </w:r>
      <w:r>
        <w:rPr>
          <w:szCs w:val="21"/>
        </w:rPr>
        <w:t>中</w:t>
      </w:r>
      <w:r>
        <w:rPr>
          <w:rFonts w:hint="eastAsia"/>
          <w:szCs w:val="21"/>
        </w:rPr>
        <w:t>第6章</w:t>
      </w:r>
      <w:r>
        <w:rPr>
          <w:rFonts w:ascii="Times New Roman"/>
          <w:szCs w:val="21"/>
        </w:rPr>
        <w:t>的有关</w:t>
      </w:r>
      <w:r>
        <w:rPr>
          <w:szCs w:val="21"/>
        </w:rPr>
        <w:t>规定。</w:t>
      </w:r>
    </w:p>
    <w:p>
      <w:pPr>
        <w:pStyle w:val="af0"/>
        <w:spacing w:before="157" w:after="157"/>
        <w:outlineLvl w:val="2"/>
        <w:rPr>
          <w:rFonts w:hAnsi="黑体"/>
          <w:color w:val="000000"/>
        </w:rPr>
      </w:pPr>
      <w:bookmarkStart w:id="13" w:name="_Toc58856190"/>
      <w:r>
        <w:rPr>
          <w:rFonts w:hAnsi="黑体"/>
          <w:color w:val="000000"/>
        </w:rPr>
        <w:t>3.6 技术指标</w:t>
      </w:r>
      <w:bookmarkEnd w:id="12"/>
      <w:bookmarkEnd w:id="13"/>
    </w:p>
    <w:p>
      <w:pPr>
        <w:pStyle w:val="ad"/>
        <w:ind w:firstLine="420"/>
      </w:pPr>
      <w:r>
        <w:rPr>
          <w:rFonts w:hAnsi="宋体" w:hint="eastAsia"/>
        </w:rPr>
        <w:t>仪器性能要求见表</w:t>
      </w:r>
      <w:r>
        <w:rPr>
          <w:rFonts w:hint="eastAsia"/>
        </w:rPr>
        <w:t>1中的规定。</w:t>
      </w:r>
    </w:p>
    <w:p>
      <w:pPr>
        <w:widowControl/>
        <w:autoSpaceDE w:val="0"/>
        <w:autoSpaceDN w:val="0"/>
        <w:jc w:val="center"/>
        <w:rPr>
          <w:rFonts w:eastAsia="黑体"/>
          <w:kern w:val="0"/>
          <w:szCs w:val="21"/>
        </w:rPr>
      </w:pPr>
      <w:r>
        <w:rPr>
          <w:rFonts w:ascii="黑体" w:eastAsia="黑体" w:hAnsi="黑体"/>
          <w:kern w:val="0"/>
        </w:rPr>
        <w:t>表</w:t>
      </w:r>
      <w:r>
        <w:rPr>
          <w:rFonts w:eastAsia="黑体"/>
          <w:kern w:val="0"/>
        </w:rPr>
        <w:t>1</w:t>
      </w:r>
      <w:r>
        <w:rPr>
          <w:rFonts w:ascii="黑体" w:eastAsia="黑体" w:hAnsi="黑体" w:hint="eastAsia"/>
          <w:kern w:val="0"/>
        </w:rPr>
        <w:t xml:space="preserve">  仪器的性能要求</w:t>
      </w:r>
    </w:p>
    <w:tbl>
      <w:tblPr>
        <w:tblW w:w="842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3725"/>
        <w:gridCol w:w="1353"/>
        <w:gridCol w:w="2630"/>
      </w:tblGrid>
      <w:tr>
        <w:trPr>
          <w:trHeight w:val="580"/>
        </w:trPr>
        <w:tc>
          <w:tcPr>
            <w:tcW w:w="716" w:type="dxa"/>
            <w:tcBorders>
              <w:top w:val="single" w:sz="4" w:space="0" w:color="auto"/>
              <w:left w:val="single" w:sz="4" w:space="0" w:color="auto"/>
              <w:bottom w:val="single" w:sz="4" w:space="0" w:color="auto"/>
              <w:right w:val="single" w:sz="4" w:space="0" w:color="auto"/>
            </w:tcBorders>
            <w:vAlign w:val="center"/>
            <w:hideMark/>
          </w:tcPr>
          <w:p>
            <w:pPr>
              <w:spacing w:line="240" w:lineRule="exact"/>
              <w:jc w:val="center"/>
              <w:rPr>
                <w:szCs w:val="21"/>
              </w:rPr>
            </w:pPr>
            <w:r>
              <w:rPr>
                <w:szCs w:val="21"/>
              </w:rPr>
              <w:t>序号</w:t>
            </w:r>
          </w:p>
        </w:tc>
        <w:tc>
          <w:tcPr>
            <w:tcW w:w="3725" w:type="dxa"/>
            <w:tcBorders>
              <w:top w:val="single" w:sz="4" w:space="0" w:color="auto"/>
              <w:left w:val="nil"/>
              <w:bottom w:val="single" w:sz="4" w:space="0" w:color="auto"/>
              <w:right w:val="single" w:sz="4" w:space="0" w:color="auto"/>
            </w:tcBorders>
            <w:vAlign w:val="center"/>
            <w:hideMark/>
          </w:tcPr>
          <w:p>
            <w:pPr>
              <w:spacing w:line="240" w:lineRule="exact"/>
              <w:jc w:val="center"/>
              <w:rPr>
                <w:szCs w:val="21"/>
              </w:rPr>
            </w:pPr>
            <w:r>
              <w:rPr>
                <w:szCs w:val="21"/>
              </w:rPr>
              <w:t>项目名称</w:t>
            </w:r>
          </w:p>
        </w:tc>
        <w:tc>
          <w:tcPr>
            <w:tcW w:w="1353" w:type="dxa"/>
            <w:tcBorders>
              <w:top w:val="single" w:sz="4" w:space="0" w:color="auto"/>
              <w:left w:val="nil"/>
              <w:bottom w:val="single" w:sz="4" w:space="0" w:color="auto"/>
              <w:right w:val="single" w:sz="4" w:space="0" w:color="auto"/>
            </w:tcBorders>
            <w:vAlign w:val="center"/>
            <w:hideMark/>
          </w:tcPr>
          <w:p>
            <w:pPr>
              <w:spacing w:line="240" w:lineRule="exact"/>
              <w:jc w:val="center"/>
              <w:rPr>
                <w:szCs w:val="21"/>
              </w:rPr>
            </w:pPr>
            <w:r>
              <w:rPr>
                <w:szCs w:val="21"/>
              </w:rPr>
              <w:t>单位</w:t>
            </w:r>
          </w:p>
        </w:tc>
        <w:tc>
          <w:tcPr>
            <w:tcW w:w="2630" w:type="dxa"/>
            <w:tcBorders>
              <w:top w:val="single" w:sz="4" w:space="0" w:color="auto"/>
              <w:left w:val="nil"/>
              <w:bottom w:val="single" w:sz="4" w:space="0" w:color="auto"/>
              <w:right w:val="single" w:sz="4" w:space="0" w:color="auto"/>
            </w:tcBorders>
            <w:vAlign w:val="center"/>
            <w:hideMark/>
          </w:tcPr>
          <w:p>
            <w:pPr>
              <w:spacing w:line="240" w:lineRule="exact"/>
              <w:jc w:val="center"/>
              <w:rPr>
                <w:szCs w:val="21"/>
              </w:rPr>
            </w:pPr>
            <w:r>
              <w:rPr>
                <w:szCs w:val="21"/>
              </w:rPr>
              <w:t>性能指标</w:t>
            </w:r>
          </w:p>
        </w:tc>
      </w:tr>
      <w:tr>
        <w:trPr>
          <w:trHeight w:val="352"/>
        </w:trPr>
        <w:tc>
          <w:tcPr>
            <w:tcW w:w="716" w:type="dxa"/>
            <w:tcBorders>
              <w:top w:val="single" w:sz="4" w:space="0" w:color="auto"/>
              <w:left w:val="single" w:sz="4" w:space="0" w:color="auto"/>
              <w:bottom w:val="single" w:sz="4" w:space="0" w:color="auto"/>
              <w:right w:val="single" w:sz="4" w:space="0" w:color="auto"/>
            </w:tcBorders>
            <w:vAlign w:val="center"/>
            <w:hideMark/>
          </w:tcPr>
          <w:p>
            <w:pPr>
              <w:jc w:val="center"/>
              <w:rPr>
                <w:szCs w:val="21"/>
              </w:rPr>
            </w:pPr>
            <w:r>
              <w:rPr>
                <w:rFonts w:hint="eastAsia"/>
              </w:rPr>
              <w:t>1</w:t>
            </w:r>
          </w:p>
        </w:tc>
        <w:tc>
          <w:tcPr>
            <w:tcW w:w="3725" w:type="dxa"/>
            <w:tcBorders>
              <w:top w:val="single" w:sz="4" w:space="0" w:color="auto"/>
              <w:left w:val="nil"/>
              <w:bottom w:val="single" w:sz="4" w:space="0" w:color="auto"/>
              <w:right w:val="single" w:sz="4" w:space="0" w:color="auto"/>
            </w:tcBorders>
            <w:vAlign w:val="center"/>
            <w:hideMark/>
          </w:tcPr>
          <w:p>
            <w:pPr>
              <w:jc w:val="left"/>
            </w:pPr>
            <w:r>
              <w:t>示值误差</w:t>
            </w:r>
          </w:p>
        </w:tc>
        <w:tc>
          <w:tcPr>
            <w:tcW w:w="1353" w:type="dxa"/>
            <w:tcBorders>
              <w:top w:val="single" w:sz="4" w:space="0" w:color="auto"/>
              <w:left w:val="nil"/>
              <w:bottom w:val="single" w:sz="4" w:space="0" w:color="auto"/>
              <w:right w:val="single" w:sz="4" w:space="0" w:color="auto"/>
            </w:tcBorders>
            <w:vAlign w:val="center"/>
            <w:hideMark/>
          </w:tcPr>
          <w:p>
            <w:pPr>
              <w:jc w:val="center"/>
            </w:pPr>
            <w:r>
              <w:rPr>
                <w:rFonts w:hint="eastAsia"/>
              </w:rPr>
              <w:t>---</w:t>
            </w:r>
          </w:p>
        </w:tc>
        <w:tc>
          <w:tcPr>
            <w:tcW w:w="2630" w:type="dxa"/>
            <w:tcBorders>
              <w:top w:val="single" w:sz="4" w:space="0" w:color="auto"/>
              <w:left w:val="nil"/>
              <w:bottom w:val="single" w:sz="4" w:space="0" w:color="auto"/>
              <w:right w:val="single" w:sz="4" w:space="0" w:color="auto"/>
            </w:tcBorders>
            <w:vAlign w:val="center"/>
            <w:hideMark/>
          </w:tcPr>
          <w:p>
            <w:pPr>
              <w:jc w:val="center"/>
            </w:pPr>
            <w:r>
              <w:t>±</w:t>
            </w:r>
            <w:r>
              <w:rPr>
                <w:rFonts w:hint="eastAsia"/>
              </w:rPr>
              <w:t>1</w:t>
            </w:r>
            <w:r>
              <w:t>5%</w:t>
            </w:r>
          </w:p>
        </w:tc>
      </w:tr>
      <w:tr>
        <w:trPr>
          <w:trHeight w:val="352"/>
        </w:trPr>
        <w:tc>
          <w:tcPr>
            <w:tcW w:w="716" w:type="dxa"/>
            <w:tcBorders>
              <w:top w:val="single" w:sz="4" w:space="0" w:color="auto"/>
              <w:left w:val="single" w:sz="4" w:space="0" w:color="auto"/>
              <w:bottom w:val="single" w:sz="4" w:space="0" w:color="auto"/>
              <w:right w:val="single" w:sz="4" w:space="0" w:color="auto"/>
            </w:tcBorders>
            <w:vAlign w:val="center"/>
            <w:hideMark/>
          </w:tcPr>
          <w:p>
            <w:pPr>
              <w:jc w:val="center"/>
            </w:pPr>
            <w:r>
              <w:rPr>
                <w:rFonts w:hint="eastAsia"/>
              </w:rPr>
              <w:t>2</w:t>
            </w:r>
          </w:p>
        </w:tc>
        <w:tc>
          <w:tcPr>
            <w:tcW w:w="3725" w:type="dxa"/>
            <w:tcBorders>
              <w:top w:val="single" w:sz="4" w:space="0" w:color="auto"/>
              <w:left w:val="nil"/>
              <w:bottom w:val="single" w:sz="4" w:space="0" w:color="auto"/>
              <w:right w:val="single" w:sz="4" w:space="0" w:color="auto"/>
            </w:tcBorders>
            <w:vAlign w:val="center"/>
            <w:hideMark/>
          </w:tcPr>
          <w:p>
            <w:pPr>
              <w:jc w:val="left"/>
            </w:pPr>
            <w:r>
              <w:t>重复性</w:t>
            </w:r>
          </w:p>
        </w:tc>
        <w:tc>
          <w:tcPr>
            <w:tcW w:w="1353" w:type="dxa"/>
            <w:tcBorders>
              <w:top w:val="single" w:sz="4" w:space="0" w:color="auto"/>
              <w:left w:val="nil"/>
              <w:bottom w:val="single" w:sz="4" w:space="0" w:color="auto"/>
              <w:right w:val="single" w:sz="4" w:space="0" w:color="auto"/>
            </w:tcBorders>
            <w:vAlign w:val="center"/>
            <w:hideMark/>
          </w:tcPr>
          <w:p>
            <w:pPr>
              <w:jc w:val="center"/>
            </w:pPr>
            <w:r>
              <w:t>---</w:t>
            </w:r>
          </w:p>
        </w:tc>
        <w:tc>
          <w:tcPr>
            <w:tcW w:w="2630" w:type="dxa"/>
            <w:tcBorders>
              <w:top w:val="single" w:sz="4" w:space="0" w:color="auto"/>
              <w:left w:val="nil"/>
              <w:bottom w:val="single" w:sz="4" w:space="0" w:color="auto"/>
              <w:right w:val="single" w:sz="4" w:space="0" w:color="auto"/>
            </w:tcBorders>
            <w:vAlign w:val="center"/>
            <w:hideMark/>
          </w:tcPr>
          <w:p>
            <w:pPr>
              <w:jc w:val="center"/>
            </w:pPr>
            <w:r>
              <w:rPr>
                <w:rFonts w:ascii="宋体" w:hAnsi="宋体" w:hint="eastAsia"/>
              </w:rPr>
              <w:t xml:space="preserve"> ≤</w:t>
            </w:r>
            <w:r>
              <w:rPr>
                <w:rFonts w:hint="eastAsia"/>
              </w:rPr>
              <w:t>10</w:t>
            </w:r>
            <w:r>
              <w:t>%</w:t>
            </w:r>
          </w:p>
        </w:tc>
      </w:tr>
      <w:tr>
        <w:trPr>
          <w:trHeight w:val="352"/>
        </w:trPr>
        <w:tc>
          <w:tcPr>
            <w:tcW w:w="716" w:type="dxa"/>
            <w:tcBorders>
              <w:top w:val="single" w:sz="4" w:space="0" w:color="auto"/>
              <w:left w:val="single" w:sz="4" w:space="0" w:color="auto"/>
              <w:bottom w:val="single" w:sz="4" w:space="0" w:color="auto"/>
              <w:right w:val="single" w:sz="4" w:space="0" w:color="auto"/>
            </w:tcBorders>
            <w:vAlign w:val="center"/>
            <w:hideMark/>
          </w:tcPr>
          <w:p>
            <w:pPr>
              <w:jc w:val="center"/>
            </w:pPr>
            <w:r>
              <w:t>3</w:t>
            </w:r>
          </w:p>
        </w:tc>
        <w:tc>
          <w:tcPr>
            <w:tcW w:w="3725" w:type="dxa"/>
            <w:tcBorders>
              <w:top w:val="single" w:sz="4" w:space="0" w:color="auto"/>
              <w:left w:val="nil"/>
              <w:bottom w:val="single" w:sz="4" w:space="0" w:color="auto"/>
              <w:right w:val="single" w:sz="4" w:space="0" w:color="auto"/>
            </w:tcBorders>
            <w:vAlign w:val="center"/>
            <w:hideMark/>
          </w:tcPr>
          <w:p>
            <w:pPr>
              <w:jc w:val="left"/>
            </w:pPr>
            <w:r>
              <w:rPr>
                <w:rFonts w:hint="eastAsia"/>
              </w:rPr>
              <w:t>环境温度影响试验</w:t>
            </w:r>
          </w:p>
        </w:tc>
        <w:tc>
          <w:tcPr>
            <w:tcW w:w="1353" w:type="dxa"/>
            <w:tcBorders>
              <w:top w:val="single" w:sz="4" w:space="0" w:color="auto"/>
              <w:left w:val="nil"/>
              <w:bottom w:val="single" w:sz="4" w:space="0" w:color="auto"/>
              <w:right w:val="single" w:sz="4" w:space="0" w:color="auto"/>
            </w:tcBorders>
            <w:vAlign w:val="center"/>
            <w:hideMark/>
          </w:tcPr>
          <w:p>
            <w:pPr>
              <w:jc w:val="center"/>
            </w:pPr>
            <w:r>
              <w:rPr>
                <w:rFonts w:hint="eastAsia"/>
              </w:rPr>
              <w:t>---</w:t>
            </w:r>
          </w:p>
        </w:tc>
        <w:tc>
          <w:tcPr>
            <w:tcW w:w="2630" w:type="dxa"/>
            <w:tcBorders>
              <w:top w:val="single" w:sz="4" w:space="0" w:color="auto"/>
              <w:left w:val="nil"/>
              <w:bottom w:val="single" w:sz="4" w:space="0" w:color="auto"/>
              <w:right w:val="single" w:sz="4" w:space="0" w:color="auto"/>
            </w:tcBorders>
            <w:vAlign w:val="center"/>
            <w:hideMark/>
          </w:tcPr>
          <w:p>
            <w:pPr>
              <w:jc w:val="center"/>
              <w:rPr>
                <w:rFonts w:ascii="宋体" w:hAnsi="宋体"/>
              </w:rPr>
            </w:pPr>
            <w:r>
              <w:t>±</w:t>
            </w:r>
            <w:r>
              <w:rPr>
                <w:rFonts w:hint="eastAsia"/>
              </w:rPr>
              <w:t>5</w:t>
            </w:r>
            <w:r>
              <w:t>%</w:t>
            </w:r>
          </w:p>
        </w:tc>
      </w:tr>
      <w:tr>
        <w:trPr>
          <w:trHeight w:val="352"/>
        </w:trPr>
        <w:tc>
          <w:tcPr>
            <w:tcW w:w="716" w:type="dxa"/>
            <w:tcBorders>
              <w:top w:val="single" w:sz="4" w:space="0" w:color="auto"/>
              <w:left w:val="single" w:sz="4" w:space="0" w:color="auto"/>
              <w:bottom w:val="single" w:sz="4" w:space="0" w:color="auto"/>
              <w:right w:val="single" w:sz="4" w:space="0" w:color="auto"/>
            </w:tcBorders>
            <w:vAlign w:val="center"/>
            <w:hideMark/>
          </w:tcPr>
          <w:p>
            <w:pPr>
              <w:jc w:val="center"/>
            </w:pPr>
            <w:r>
              <w:t>4</w:t>
            </w:r>
          </w:p>
        </w:tc>
        <w:tc>
          <w:tcPr>
            <w:tcW w:w="3725" w:type="dxa"/>
            <w:tcBorders>
              <w:top w:val="single" w:sz="4" w:space="0" w:color="auto"/>
              <w:left w:val="nil"/>
              <w:bottom w:val="single" w:sz="4" w:space="0" w:color="auto"/>
              <w:right w:val="single" w:sz="4" w:space="0" w:color="auto"/>
            </w:tcBorders>
            <w:vAlign w:val="center"/>
            <w:hideMark/>
          </w:tcPr>
          <w:p>
            <w:pPr>
              <w:jc w:val="left"/>
            </w:pPr>
            <w:r>
              <w:rPr>
                <w:rFonts w:hint="eastAsia"/>
              </w:rPr>
              <w:t>最小维护周期</w:t>
            </w:r>
          </w:p>
        </w:tc>
        <w:tc>
          <w:tcPr>
            <w:tcW w:w="1353" w:type="dxa"/>
            <w:tcBorders>
              <w:top w:val="single" w:sz="4" w:space="0" w:color="auto"/>
              <w:left w:val="nil"/>
              <w:bottom w:val="single" w:sz="4" w:space="0" w:color="auto"/>
              <w:right w:val="single" w:sz="4" w:space="0" w:color="auto"/>
            </w:tcBorders>
            <w:vAlign w:val="center"/>
            <w:hideMark/>
          </w:tcPr>
          <w:p>
            <w:pPr>
              <w:jc w:val="center"/>
            </w:pPr>
            <w:r>
              <w:rPr>
                <w:rFonts w:hint="eastAsia"/>
              </w:rPr>
              <w:t>h</w:t>
            </w:r>
          </w:p>
        </w:tc>
        <w:tc>
          <w:tcPr>
            <w:tcW w:w="2630" w:type="dxa"/>
            <w:tcBorders>
              <w:top w:val="single" w:sz="4" w:space="0" w:color="auto"/>
              <w:left w:val="nil"/>
              <w:bottom w:val="single" w:sz="4" w:space="0" w:color="auto"/>
              <w:right w:val="single" w:sz="4" w:space="0" w:color="auto"/>
            </w:tcBorders>
            <w:vAlign w:val="center"/>
            <w:hideMark/>
          </w:tcPr>
          <w:p>
            <w:pPr>
              <w:jc w:val="center"/>
              <w:rPr>
                <w:rFonts w:ascii="宋体" w:hAnsi="宋体"/>
              </w:rPr>
            </w:pPr>
            <w:r>
              <w:rPr>
                <w:rFonts w:hint="eastAsia"/>
              </w:rPr>
              <w:t>≥</w:t>
            </w:r>
            <w:r>
              <w:t>168</w:t>
            </w:r>
          </w:p>
        </w:tc>
      </w:tr>
      <w:tr>
        <w:trPr>
          <w:trHeight w:val="352"/>
        </w:trPr>
        <w:tc>
          <w:tcPr>
            <w:tcW w:w="716" w:type="dxa"/>
            <w:tcBorders>
              <w:top w:val="single" w:sz="4" w:space="0" w:color="auto"/>
              <w:left w:val="single" w:sz="4" w:space="0" w:color="auto"/>
              <w:bottom w:val="single" w:sz="4" w:space="0" w:color="auto"/>
              <w:right w:val="single" w:sz="4" w:space="0" w:color="auto"/>
            </w:tcBorders>
            <w:vAlign w:val="center"/>
            <w:hideMark/>
          </w:tcPr>
          <w:p>
            <w:pPr>
              <w:jc w:val="center"/>
            </w:pPr>
            <w:r>
              <w:t>5</w:t>
            </w:r>
          </w:p>
        </w:tc>
        <w:tc>
          <w:tcPr>
            <w:tcW w:w="3725" w:type="dxa"/>
            <w:tcBorders>
              <w:top w:val="single" w:sz="4" w:space="0" w:color="auto"/>
              <w:left w:val="nil"/>
              <w:bottom w:val="single" w:sz="4" w:space="0" w:color="auto"/>
              <w:right w:val="single" w:sz="4" w:space="0" w:color="auto"/>
            </w:tcBorders>
            <w:vAlign w:val="center"/>
            <w:hideMark/>
          </w:tcPr>
          <w:p>
            <w:pPr>
              <w:jc w:val="left"/>
            </w:pPr>
            <w:r>
              <w:rPr>
                <w:rFonts w:hint="eastAsia"/>
              </w:rPr>
              <w:t>平均无故障连续运行时间（</w:t>
            </w:r>
            <w:r>
              <w:rPr>
                <w:rFonts w:hint="eastAsia"/>
              </w:rPr>
              <w:t>M</w:t>
            </w:r>
            <w:r>
              <w:t>TBF</w:t>
            </w:r>
            <w:r>
              <w:rPr>
                <w:rFonts w:hint="eastAsia"/>
              </w:rPr>
              <w:t>）</w:t>
            </w:r>
          </w:p>
        </w:tc>
        <w:tc>
          <w:tcPr>
            <w:tcW w:w="1353" w:type="dxa"/>
            <w:tcBorders>
              <w:top w:val="single" w:sz="4" w:space="0" w:color="auto"/>
              <w:left w:val="nil"/>
              <w:bottom w:val="single" w:sz="4" w:space="0" w:color="auto"/>
              <w:right w:val="single" w:sz="4" w:space="0" w:color="auto"/>
            </w:tcBorders>
            <w:vAlign w:val="center"/>
            <w:hideMark/>
          </w:tcPr>
          <w:p>
            <w:pPr>
              <w:jc w:val="center"/>
            </w:pPr>
            <w:r>
              <w:rPr>
                <w:rFonts w:hint="eastAsia"/>
              </w:rPr>
              <w:t>h</w:t>
            </w:r>
          </w:p>
        </w:tc>
        <w:tc>
          <w:tcPr>
            <w:tcW w:w="2630" w:type="dxa"/>
            <w:tcBorders>
              <w:top w:val="single" w:sz="4" w:space="0" w:color="auto"/>
              <w:left w:val="nil"/>
              <w:bottom w:val="single" w:sz="4" w:space="0" w:color="auto"/>
              <w:right w:val="single" w:sz="4" w:space="0" w:color="auto"/>
            </w:tcBorders>
            <w:vAlign w:val="center"/>
            <w:hideMark/>
          </w:tcPr>
          <w:p>
            <w:pPr>
              <w:jc w:val="center"/>
            </w:pPr>
            <w:r>
              <w:rPr>
                <w:rFonts w:hint="eastAsia"/>
              </w:rPr>
              <w:t>≥</w:t>
            </w:r>
            <w:r>
              <w:t>360</w:t>
            </w:r>
          </w:p>
        </w:tc>
      </w:tr>
    </w:tbl>
    <w:p>
      <w:pPr>
        <w:widowControl/>
        <w:spacing w:beforeLines="50" w:before="157" w:afterLines="50" w:after="157"/>
        <w:jc w:val="left"/>
        <w:outlineLvl w:val="1"/>
        <w:rPr>
          <w:rFonts w:ascii="黑体" w:eastAsia="黑体"/>
          <w:kern w:val="0"/>
          <w:szCs w:val="21"/>
        </w:rPr>
      </w:pPr>
      <w:bookmarkStart w:id="14" w:name="_Toc10812"/>
      <w:bookmarkStart w:id="15" w:name="_Toc58856194"/>
      <w:r>
        <w:rPr>
          <w:rFonts w:ascii="黑体" w:eastAsia="黑体" w:hint="eastAsia"/>
          <w:kern w:val="0"/>
          <w:szCs w:val="21"/>
        </w:rPr>
        <w:t>3</w:t>
      </w:r>
      <w:r>
        <w:rPr>
          <w:rFonts w:ascii="黑体" w:eastAsia="黑体"/>
          <w:kern w:val="0"/>
          <w:szCs w:val="21"/>
        </w:rPr>
        <w:t>.</w:t>
      </w:r>
      <w:r>
        <w:rPr>
          <w:rFonts w:ascii="黑体" w:eastAsia="黑体" w:hint="eastAsia"/>
          <w:kern w:val="0"/>
          <w:szCs w:val="21"/>
        </w:rPr>
        <w:t>7</w:t>
      </w:r>
      <w:r>
        <w:rPr>
          <w:rFonts w:ascii="黑体" w:eastAsia="黑体"/>
          <w:kern w:val="0"/>
          <w:szCs w:val="21"/>
        </w:rPr>
        <w:t xml:space="preserve">  </w:t>
      </w:r>
      <w:r>
        <w:rPr>
          <w:rFonts w:ascii="黑体" w:eastAsia="黑体" w:hint="eastAsia"/>
          <w:kern w:val="0"/>
          <w:szCs w:val="21"/>
        </w:rPr>
        <w:t>环境适应性</w:t>
      </w:r>
    </w:p>
    <w:p>
      <w:pPr>
        <w:widowControl/>
        <w:spacing w:beforeLines="50" w:before="157" w:afterLines="50" w:after="157"/>
        <w:jc w:val="left"/>
        <w:outlineLvl w:val="2"/>
        <w:rPr>
          <w:rFonts w:ascii="黑体" w:eastAsia="黑体"/>
          <w:kern w:val="0"/>
          <w:szCs w:val="21"/>
        </w:rPr>
      </w:pPr>
      <w:r>
        <w:rPr>
          <w:rFonts w:ascii="黑体" w:eastAsia="黑体" w:hint="eastAsia"/>
          <w:kern w:val="0"/>
          <w:szCs w:val="21"/>
        </w:rPr>
        <w:t>3.7.1 环境温度影响</w:t>
      </w:r>
    </w:p>
    <w:p>
      <w:pPr>
        <w:widowControl/>
        <w:autoSpaceDE w:val="0"/>
        <w:autoSpaceDN w:val="0"/>
        <w:ind w:firstLineChars="200" w:firstLine="420"/>
        <w:rPr>
          <w:rFonts w:ascii="宋体"/>
          <w:kern w:val="0"/>
          <w:szCs w:val="21"/>
        </w:rPr>
      </w:pPr>
      <w:r>
        <w:rPr>
          <w:rFonts w:ascii="宋体" w:hint="eastAsia"/>
          <w:szCs w:val="21"/>
        </w:rPr>
        <w:t>仪器由于环境温度的变化所引起的偏差应不超过</w:t>
      </w:r>
      <w:r>
        <w:rPr>
          <w:rFonts w:hint="eastAsia"/>
          <w:szCs w:val="21"/>
        </w:rPr>
        <w:t>示值误差</w:t>
      </w:r>
      <w:r>
        <w:rPr>
          <w:rFonts w:ascii="宋体" w:hint="eastAsia"/>
          <w:szCs w:val="21"/>
        </w:rPr>
        <w:t>。</w:t>
      </w:r>
    </w:p>
    <w:p>
      <w:pPr>
        <w:widowControl/>
        <w:spacing w:beforeLines="50" w:before="157" w:afterLines="50" w:after="157"/>
        <w:jc w:val="left"/>
        <w:outlineLvl w:val="2"/>
        <w:rPr>
          <w:rFonts w:ascii="黑体" w:eastAsia="黑体"/>
          <w:kern w:val="0"/>
          <w:szCs w:val="21"/>
        </w:rPr>
      </w:pPr>
      <w:r>
        <w:rPr>
          <w:rFonts w:ascii="黑体" w:eastAsia="黑体" w:hint="eastAsia"/>
          <w:kern w:val="0"/>
          <w:szCs w:val="21"/>
        </w:rPr>
        <w:t>3.7.2 环境湿度影响</w:t>
      </w:r>
    </w:p>
    <w:p>
      <w:pPr>
        <w:widowControl/>
        <w:autoSpaceDE w:val="0"/>
        <w:autoSpaceDN w:val="0"/>
        <w:ind w:firstLineChars="200" w:firstLine="420"/>
        <w:rPr>
          <w:rFonts w:ascii="宋体"/>
          <w:kern w:val="0"/>
          <w:szCs w:val="21"/>
        </w:rPr>
      </w:pPr>
      <w:r>
        <w:rPr>
          <w:rFonts w:ascii="宋体" w:hint="eastAsia"/>
          <w:kern w:val="0"/>
          <w:szCs w:val="21"/>
        </w:rPr>
        <w:t>仪器由于环境湿度的变化所引起的偏差应不超过</w:t>
      </w:r>
      <w:r>
        <w:rPr>
          <w:rFonts w:hint="eastAsia"/>
          <w:szCs w:val="21"/>
        </w:rPr>
        <w:t>示值误差</w:t>
      </w:r>
      <w:r>
        <w:rPr>
          <w:rFonts w:ascii="宋体" w:hint="eastAsia"/>
          <w:kern w:val="0"/>
          <w:szCs w:val="21"/>
        </w:rPr>
        <w:t>。</w:t>
      </w:r>
    </w:p>
    <w:p>
      <w:pPr>
        <w:widowControl/>
        <w:spacing w:beforeLines="50" w:before="157" w:afterLines="50" w:after="157"/>
        <w:jc w:val="left"/>
        <w:outlineLvl w:val="2"/>
        <w:rPr>
          <w:rFonts w:ascii="黑体" w:eastAsia="黑体"/>
          <w:kern w:val="0"/>
          <w:szCs w:val="21"/>
        </w:rPr>
      </w:pPr>
      <w:r>
        <w:rPr>
          <w:rFonts w:ascii="黑体" w:eastAsia="黑体" w:hint="eastAsia"/>
          <w:kern w:val="0"/>
          <w:szCs w:val="21"/>
        </w:rPr>
        <w:t>3.7.3电源</w:t>
      </w:r>
      <w:r>
        <w:rPr>
          <w:rFonts w:ascii="黑体" w:eastAsia="黑体"/>
          <w:kern w:val="0"/>
          <w:szCs w:val="21"/>
        </w:rPr>
        <w:t>电压</w:t>
      </w:r>
      <w:r>
        <w:rPr>
          <w:rFonts w:ascii="黑体" w:eastAsia="黑体" w:hint="eastAsia"/>
          <w:kern w:val="0"/>
          <w:szCs w:val="21"/>
        </w:rPr>
        <w:t>的适应性</w:t>
      </w:r>
      <w:bookmarkStart w:id="16" w:name="_GoBack"/>
      <w:bookmarkEnd w:id="16"/>
    </w:p>
    <w:p>
      <w:pPr>
        <w:widowControl/>
        <w:autoSpaceDE w:val="0"/>
        <w:autoSpaceDN w:val="0"/>
        <w:ind w:firstLineChars="200" w:firstLine="420"/>
        <w:rPr>
          <w:rFonts w:ascii="宋体"/>
          <w:kern w:val="0"/>
          <w:szCs w:val="21"/>
        </w:rPr>
      </w:pPr>
      <w:r>
        <w:rPr>
          <w:rFonts w:ascii="宋体" w:hint="eastAsia"/>
          <w:kern w:val="0"/>
          <w:szCs w:val="21"/>
        </w:rPr>
        <w:t>仪器由于供电电源电压的变化（电压的变化在额定工作电源的</w:t>
      </w:r>
      <w:r>
        <w:rPr>
          <w:kern w:val="0"/>
          <w:szCs w:val="21"/>
        </w:rPr>
        <w:t>±10%</w:t>
      </w:r>
      <w:r>
        <w:rPr>
          <w:rFonts w:ascii="宋体" w:hint="eastAsia"/>
          <w:kern w:val="0"/>
          <w:szCs w:val="21"/>
        </w:rPr>
        <w:t>以内）所引起的偏差应不超过</w:t>
      </w:r>
      <w:r>
        <w:rPr>
          <w:rFonts w:hint="eastAsia"/>
          <w:szCs w:val="21"/>
        </w:rPr>
        <w:t>示值误差</w:t>
      </w:r>
      <w:r>
        <w:rPr>
          <w:rFonts w:ascii="宋体" w:hint="eastAsia"/>
          <w:kern w:val="0"/>
          <w:szCs w:val="21"/>
        </w:rPr>
        <w:t>。</w:t>
      </w:r>
    </w:p>
    <w:p>
      <w:pPr>
        <w:widowControl/>
        <w:spacing w:beforeLines="50" w:before="157" w:afterLines="50" w:after="157"/>
        <w:jc w:val="left"/>
        <w:outlineLvl w:val="1"/>
        <w:rPr>
          <w:rFonts w:ascii="黑体" w:eastAsia="黑体"/>
          <w:kern w:val="0"/>
          <w:szCs w:val="21"/>
        </w:rPr>
      </w:pPr>
      <w:bookmarkStart w:id="17" w:name="_Toc488336007"/>
      <w:r>
        <w:rPr>
          <w:rFonts w:ascii="黑体" w:eastAsia="黑体" w:hint="eastAsia"/>
          <w:kern w:val="0"/>
          <w:szCs w:val="21"/>
        </w:rPr>
        <w:t>3.8 运输、运输贮存</w:t>
      </w:r>
      <w:bookmarkEnd w:id="17"/>
    </w:p>
    <w:p>
      <w:pPr>
        <w:spacing w:line="400" w:lineRule="exact"/>
        <w:ind w:firstLineChars="200" w:firstLine="420"/>
        <w:rPr>
          <w:rFonts w:asciiTheme="minorEastAsia" w:eastAsiaTheme="minorEastAsia" w:hAnsiTheme="minorEastAsia"/>
          <w:szCs w:val="21"/>
        </w:rPr>
      </w:pPr>
      <w:r>
        <w:rPr>
          <w:rFonts w:asciiTheme="minorEastAsia" w:eastAsiaTheme="minorEastAsia" w:hAnsiTheme="minorEastAsia"/>
          <w:szCs w:val="21"/>
        </w:rPr>
        <w:t>仪器</w:t>
      </w:r>
      <w:r>
        <w:rPr>
          <w:rFonts w:asciiTheme="minorEastAsia" w:eastAsiaTheme="minorEastAsia" w:hAnsiTheme="minorEastAsia" w:hint="eastAsia"/>
          <w:szCs w:val="21"/>
        </w:rPr>
        <w:t>(包含传感器）</w:t>
      </w:r>
      <w:r>
        <w:rPr>
          <w:rFonts w:asciiTheme="minorEastAsia" w:eastAsiaTheme="minorEastAsia" w:hAnsiTheme="minorEastAsia"/>
          <w:szCs w:val="21"/>
        </w:rPr>
        <w:t>在运输包装状态下，包括</w:t>
      </w:r>
      <w:r>
        <w:rPr>
          <w:rFonts w:asciiTheme="minorEastAsia" w:eastAsiaTheme="minorEastAsia" w:hAnsiTheme="minorEastAsia" w:hint="eastAsia"/>
          <w:szCs w:val="21"/>
        </w:rPr>
        <w:t>：</w:t>
      </w:r>
      <w:r>
        <w:rPr>
          <w:rFonts w:asciiTheme="minorEastAsia" w:eastAsiaTheme="minorEastAsia" w:hAnsiTheme="minorEastAsia"/>
          <w:szCs w:val="21"/>
        </w:rPr>
        <w:t>低温贮存、高温贮存、跌落、碰撞、交变湿热，按GB11606-2007表1中运输、运输贮存的要求进行试验，其中</w:t>
      </w:r>
      <w:r>
        <w:rPr>
          <w:rFonts w:asciiTheme="minorEastAsia" w:eastAsiaTheme="minorEastAsia" w:hAnsiTheme="minorEastAsia" w:hint="eastAsia"/>
          <w:szCs w:val="21"/>
        </w:rPr>
        <w:t>：</w:t>
      </w:r>
      <w:r>
        <w:rPr>
          <w:rFonts w:asciiTheme="minorEastAsia" w:eastAsiaTheme="minorEastAsia" w:hAnsiTheme="minorEastAsia"/>
          <w:szCs w:val="21"/>
        </w:rPr>
        <w:t>高温55</w:t>
      </w:r>
      <w:r>
        <w:rPr>
          <w:rFonts w:asciiTheme="minorEastAsia" w:eastAsiaTheme="minorEastAsia" w:hAnsiTheme="minorEastAsia" w:cs="宋体" w:hint="eastAsia"/>
          <w:szCs w:val="21"/>
        </w:rPr>
        <w:t>℃</w:t>
      </w:r>
      <w:r>
        <w:rPr>
          <w:rFonts w:asciiTheme="minorEastAsia" w:eastAsiaTheme="minorEastAsia" w:hAnsiTheme="minorEastAsia" w:hint="eastAsia"/>
          <w:szCs w:val="21"/>
        </w:rPr>
        <w:t>、</w:t>
      </w:r>
      <w:r>
        <w:rPr>
          <w:rFonts w:asciiTheme="minorEastAsia" w:eastAsiaTheme="minorEastAsia" w:hAnsiTheme="minorEastAsia"/>
          <w:szCs w:val="21"/>
        </w:rPr>
        <w:t>低温-20</w:t>
      </w:r>
      <w:r>
        <w:rPr>
          <w:rFonts w:asciiTheme="minorEastAsia" w:eastAsiaTheme="minorEastAsia" w:hAnsiTheme="minorEastAsia" w:cs="宋体" w:hint="eastAsia"/>
          <w:szCs w:val="21"/>
        </w:rPr>
        <w:t>℃</w:t>
      </w:r>
      <w:r>
        <w:rPr>
          <w:rFonts w:asciiTheme="minorEastAsia" w:eastAsiaTheme="minorEastAsia" w:hAnsiTheme="minorEastAsia" w:hint="eastAsia"/>
          <w:szCs w:val="21"/>
        </w:rPr>
        <w:t>、</w:t>
      </w:r>
      <w:r>
        <w:rPr>
          <w:rFonts w:asciiTheme="minorEastAsia" w:eastAsiaTheme="minorEastAsia" w:hAnsiTheme="minorEastAsia"/>
          <w:szCs w:val="21"/>
        </w:rPr>
        <w:t>交变湿热</w:t>
      </w:r>
      <w:r>
        <w:rPr>
          <w:rFonts w:asciiTheme="minorEastAsia" w:eastAsiaTheme="minorEastAsia" w:hAnsiTheme="minorEastAsia" w:hint="eastAsia"/>
          <w:szCs w:val="21"/>
        </w:rPr>
        <w:t>（</w:t>
      </w:r>
      <w:r>
        <w:rPr>
          <w:rFonts w:asciiTheme="minorEastAsia" w:eastAsiaTheme="minorEastAsia" w:hAnsiTheme="minorEastAsia"/>
          <w:szCs w:val="21"/>
        </w:rPr>
        <w:t>相对湿度</w:t>
      </w:r>
      <w:r>
        <w:rPr>
          <w:rFonts w:asciiTheme="minorEastAsia" w:eastAsiaTheme="minorEastAsia" w:hAnsiTheme="minorEastAsia" w:hint="eastAsia"/>
          <w:szCs w:val="21"/>
        </w:rPr>
        <w:t>7</w:t>
      </w:r>
      <w:r>
        <w:rPr>
          <w:rFonts w:asciiTheme="minorEastAsia" w:eastAsiaTheme="minorEastAsia" w:hAnsiTheme="minorEastAsia"/>
          <w:szCs w:val="21"/>
        </w:rPr>
        <w:t>5％、温度40</w:t>
      </w:r>
      <w:r>
        <w:rPr>
          <w:rFonts w:asciiTheme="minorEastAsia" w:eastAsiaTheme="minorEastAsia" w:hAnsiTheme="minorEastAsia" w:cs="宋体" w:hint="eastAsia"/>
          <w:szCs w:val="21"/>
        </w:rPr>
        <w:t>℃</w:t>
      </w:r>
      <w:r>
        <w:rPr>
          <w:rFonts w:asciiTheme="minorEastAsia" w:eastAsiaTheme="minorEastAsia" w:hAnsiTheme="minorEastAsia" w:hint="eastAsia"/>
          <w:szCs w:val="21"/>
        </w:rPr>
        <w:t>）、自由</w:t>
      </w:r>
      <w:r>
        <w:rPr>
          <w:rFonts w:asciiTheme="minorEastAsia" w:eastAsiaTheme="minorEastAsia" w:hAnsiTheme="minorEastAsia"/>
          <w:szCs w:val="21"/>
        </w:rPr>
        <w:t>跌落</w:t>
      </w:r>
      <w:r>
        <w:rPr>
          <w:rFonts w:asciiTheme="minorEastAsia" w:eastAsiaTheme="minorEastAsia" w:hAnsiTheme="minorEastAsia" w:hint="eastAsia"/>
          <w:szCs w:val="21"/>
        </w:rPr>
        <w:t>（</w:t>
      </w:r>
      <w:r>
        <w:rPr>
          <w:rFonts w:asciiTheme="minorEastAsia" w:eastAsiaTheme="minorEastAsia" w:hAnsiTheme="minorEastAsia"/>
          <w:szCs w:val="21"/>
        </w:rPr>
        <w:t>高度250mm，跌落</w:t>
      </w:r>
      <w:r>
        <w:rPr>
          <w:rFonts w:asciiTheme="minorEastAsia" w:eastAsiaTheme="minorEastAsia" w:hAnsiTheme="minorEastAsia" w:hint="eastAsia"/>
          <w:szCs w:val="21"/>
        </w:rPr>
        <w:t>4</w:t>
      </w:r>
      <w:r>
        <w:rPr>
          <w:rFonts w:asciiTheme="minorEastAsia" w:eastAsiaTheme="minorEastAsia" w:hAnsiTheme="minorEastAsia"/>
          <w:szCs w:val="21"/>
        </w:rPr>
        <w:t>次</w:t>
      </w:r>
      <w:r>
        <w:rPr>
          <w:rFonts w:asciiTheme="minorEastAsia" w:eastAsiaTheme="minorEastAsia" w:hAnsiTheme="minorEastAsia" w:hint="eastAsia"/>
          <w:szCs w:val="21"/>
        </w:rPr>
        <w:t>）</w:t>
      </w:r>
      <w:r>
        <w:rPr>
          <w:rFonts w:asciiTheme="minorEastAsia" w:eastAsiaTheme="minorEastAsia" w:hAnsiTheme="minorEastAsia"/>
          <w:szCs w:val="21"/>
        </w:rPr>
        <w:t>。试验后，包装箱不应有较大变形和损伤，受试仪器不应有变形松脱、涂覆层剥落等机械损伤。试验后，仪器</w:t>
      </w:r>
      <w:r>
        <w:rPr>
          <w:rFonts w:asciiTheme="minorEastAsia" w:eastAsiaTheme="minorEastAsia" w:hAnsiTheme="minorEastAsia" w:hint="eastAsia"/>
          <w:szCs w:val="21"/>
        </w:rPr>
        <w:t>的性能指标</w:t>
      </w:r>
      <w:r>
        <w:rPr>
          <w:rFonts w:asciiTheme="minorEastAsia" w:eastAsiaTheme="minorEastAsia" w:hAnsiTheme="minorEastAsia"/>
          <w:szCs w:val="21"/>
        </w:rPr>
        <w:t>应符合</w:t>
      </w:r>
      <w:r>
        <w:rPr>
          <w:rFonts w:asciiTheme="minorEastAsia" w:eastAsiaTheme="minorEastAsia" w:hAnsiTheme="minorEastAsia" w:hint="eastAsia"/>
          <w:szCs w:val="21"/>
        </w:rPr>
        <w:t>3.6</w:t>
      </w:r>
      <w:r>
        <w:rPr>
          <w:rFonts w:asciiTheme="minorEastAsia" w:eastAsiaTheme="minorEastAsia" w:hAnsiTheme="minorEastAsia" w:hint="eastAsia"/>
          <w:szCs w:val="21"/>
        </w:rPr>
        <w:lastRenderedPageBreak/>
        <w:t>表1中1～3的</w:t>
      </w:r>
      <w:r>
        <w:rPr>
          <w:rFonts w:asciiTheme="minorEastAsia" w:eastAsiaTheme="minorEastAsia" w:hAnsiTheme="minorEastAsia"/>
          <w:szCs w:val="21"/>
        </w:rPr>
        <w:t>要求。</w:t>
      </w:r>
    </w:p>
    <w:p>
      <w:pPr>
        <w:pStyle w:val="af0"/>
        <w:spacing w:beforeLines="100" w:before="315" w:after="157"/>
        <w:ind w:left="424" w:hangingChars="202" w:hanging="424"/>
        <w:rPr>
          <w:color w:val="000000" w:themeColor="text1"/>
          <w:szCs w:val="21"/>
        </w:rPr>
      </w:pPr>
      <w:r>
        <w:rPr>
          <w:color w:val="000000" w:themeColor="text1"/>
          <w:szCs w:val="21"/>
        </w:rPr>
        <w:t>4</w:t>
      </w:r>
      <w:r>
        <w:rPr>
          <w:rFonts w:hAnsi="宋体"/>
          <w:color w:val="000000"/>
          <w:szCs w:val="21"/>
        </w:rPr>
        <w:t>试验</w:t>
      </w:r>
      <w:r>
        <w:rPr>
          <w:color w:val="000000" w:themeColor="text1"/>
          <w:szCs w:val="21"/>
        </w:rPr>
        <w:t>方法</w:t>
      </w:r>
      <w:bookmarkEnd w:id="14"/>
      <w:bookmarkEnd w:id="15"/>
    </w:p>
    <w:p>
      <w:pPr>
        <w:pStyle w:val="af0"/>
        <w:spacing w:before="157" w:after="157"/>
        <w:outlineLvl w:val="2"/>
        <w:rPr>
          <w:rFonts w:hAnsi="宋体"/>
          <w:color w:val="000000"/>
        </w:rPr>
      </w:pPr>
      <w:bookmarkStart w:id="18" w:name="_Toc8082"/>
      <w:bookmarkStart w:id="19" w:name="_Toc58856195"/>
      <w:r>
        <w:rPr>
          <w:rFonts w:hAnsi="宋体"/>
          <w:color w:val="000000"/>
        </w:rPr>
        <w:t>4.1 试验条件</w:t>
      </w:r>
      <w:bookmarkEnd w:id="18"/>
      <w:bookmarkEnd w:id="19"/>
    </w:p>
    <w:p>
      <w:pPr>
        <w:pStyle w:val="af0"/>
        <w:spacing w:before="157" w:after="157"/>
        <w:jc w:val="left"/>
        <w:outlineLvl w:val="3"/>
        <w:rPr>
          <w:rFonts w:hAnsi="黑体"/>
        </w:rPr>
      </w:pPr>
      <w:r>
        <w:rPr>
          <w:rFonts w:hAnsi="黑体" w:hint="eastAsia"/>
        </w:rPr>
        <w:t>4</w:t>
      </w:r>
      <w:r>
        <w:rPr>
          <w:rFonts w:hAnsi="黑体"/>
        </w:rPr>
        <w:t xml:space="preserve">.1.1 </w:t>
      </w:r>
      <w:r>
        <w:rPr>
          <w:rFonts w:hint="eastAsia"/>
        </w:rPr>
        <w:t>环境条件</w:t>
      </w:r>
    </w:p>
    <w:p>
      <w:pPr>
        <w:spacing w:line="400" w:lineRule="exact"/>
        <w:ind w:firstLineChars="200" w:firstLine="420"/>
        <w:rPr>
          <w:szCs w:val="21"/>
        </w:rPr>
      </w:pPr>
      <w:r>
        <w:rPr>
          <w:szCs w:val="21"/>
        </w:rPr>
        <w:t>符合</w:t>
      </w:r>
      <w:r>
        <w:rPr>
          <w:szCs w:val="21"/>
        </w:rPr>
        <w:t>3.2</w:t>
      </w:r>
      <w:r>
        <w:rPr>
          <w:szCs w:val="21"/>
        </w:rPr>
        <w:t>正常工作条件。</w:t>
      </w:r>
    </w:p>
    <w:p>
      <w:pPr>
        <w:pStyle w:val="af0"/>
        <w:spacing w:before="157" w:after="157"/>
        <w:jc w:val="left"/>
        <w:outlineLvl w:val="3"/>
        <w:rPr>
          <w:rFonts w:hAnsi="黑体"/>
        </w:rPr>
      </w:pPr>
      <w:r>
        <w:rPr>
          <w:rFonts w:hAnsi="黑体" w:hint="eastAsia"/>
        </w:rPr>
        <w:t>4</w:t>
      </w:r>
      <w:r>
        <w:rPr>
          <w:rFonts w:hAnsi="黑体"/>
        </w:rPr>
        <w:t xml:space="preserve">.1.2 </w:t>
      </w:r>
      <w:r>
        <w:rPr>
          <w:rFonts w:hAnsi="黑体" w:hint="eastAsia"/>
        </w:rPr>
        <w:t>测试仪器设备一般要求</w:t>
      </w:r>
    </w:p>
    <w:p>
      <w:pPr>
        <w:pStyle w:val="ae"/>
        <w:widowControl/>
        <w:numPr>
          <w:ilvl w:val="0"/>
          <w:numId w:val="23"/>
        </w:numPr>
        <w:autoSpaceDE w:val="0"/>
        <w:autoSpaceDN w:val="0"/>
        <w:spacing w:line="400" w:lineRule="exact"/>
        <w:ind w:left="709" w:hanging="289"/>
        <w:rPr>
          <w:color w:val="000000"/>
          <w:sz w:val="21"/>
          <w:szCs w:val="21"/>
        </w:rPr>
      </w:pPr>
      <w:r>
        <w:rPr>
          <w:rFonts w:hint="eastAsia"/>
          <w:color w:val="000000"/>
          <w:sz w:val="21"/>
          <w:szCs w:val="21"/>
        </w:rPr>
        <w:t>测试仪器和设备的准确度应保证所测性能对准确度的要求，其自身准确度应不大于被测参数1/3倍的允许误差；</w:t>
      </w:r>
    </w:p>
    <w:p>
      <w:pPr>
        <w:pStyle w:val="ae"/>
        <w:widowControl/>
        <w:numPr>
          <w:ilvl w:val="0"/>
          <w:numId w:val="23"/>
        </w:numPr>
        <w:autoSpaceDE w:val="0"/>
        <w:autoSpaceDN w:val="0"/>
        <w:spacing w:line="400" w:lineRule="exact"/>
        <w:ind w:left="709" w:hanging="289"/>
        <w:rPr>
          <w:color w:val="000000"/>
          <w:sz w:val="21"/>
          <w:szCs w:val="21"/>
        </w:rPr>
      </w:pPr>
      <w:r>
        <w:rPr>
          <w:rFonts w:hint="eastAsia"/>
          <w:color w:val="000000"/>
          <w:sz w:val="21"/>
          <w:szCs w:val="21"/>
        </w:rPr>
        <w:t>测试仪器和设备的性能应符合所测性能的特点；</w:t>
      </w:r>
    </w:p>
    <w:p>
      <w:pPr>
        <w:pStyle w:val="ae"/>
        <w:widowControl/>
        <w:numPr>
          <w:ilvl w:val="0"/>
          <w:numId w:val="23"/>
        </w:numPr>
        <w:autoSpaceDE w:val="0"/>
        <w:autoSpaceDN w:val="0"/>
        <w:spacing w:line="400" w:lineRule="exact"/>
        <w:ind w:left="709" w:hanging="289"/>
        <w:rPr>
          <w:color w:val="000000"/>
          <w:sz w:val="21"/>
          <w:szCs w:val="21"/>
        </w:rPr>
      </w:pPr>
      <w:r>
        <w:rPr>
          <w:rFonts w:hint="eastAsia"/>
          <w:color w:val="000000"/>
          <w:sz w:val="21"/>
          <w:szCs w:val="21"/>
        </w:rPr>
        <w:t>测试仪器和设备应按照计量法的有关规定进行计量检定（校准）合格；</w:t>
      </w:r>
    </w:p>
    <w:p>
      <w:pPr>
        <w:pStyle w:val="ae"/>
        <w:widowControl/>
        <w:numPr>
          <w:ilvl w:val="0"/>
          <w:numId w:val="23"/>
        </w:numPr>
        <w:autoSpaceDE w:val="0"/>
        <w:autoSpaceDN w:val="0"/>
        <w:spacing w:line="400" w:lineRule="exact"/>
        <w:ind w:left="709" w:hanging="289"/>
        <w:rPr>
          <w:color w:val="000000"/>
          <w:sz w:val="21"/>
          <w:szCs w:val="21"/>
        </w:rPr>
      </w:pPr>
      <w:r>
        <w:rPr>
          <w:rFonts w:hint="eastAsia"/>
          <w:color w:val="000000"/>
          <w:sz w:val="21"/>
          <w:szCs w:val="21"/>
        </w:rPr>
        <w:t>测试仪器和设备的配置应不影响测量结果。</w:t>
      </w:r>
    </w:p>
    <w:p>
      <w:pPr>
        <w:pStyle w:val="af0"/>
        <w:spacing w:before="157" w:after="157"/>
        <w:jc w:val="left"/>
        <w:outlineLvl w:val="3"/>
        <w:rPr>
          <w:rFonts w:hAnsi="黑体"/>
          <w:color w:val="000000"/>
        </w:rPr>
      </w:pPr>
      <w:bookmarkStart w:id="20" w:name="_Toc1921"/>
      <w:bookmarkStart w:id="21" w:name="_Toc58856196"/>
      <w:r>
        <w:rPr>
          <w:rFonts w:hAnsi="黑体"/>
          <w:color w:val="000000"/>
        </w:rPr>
        <w:t>4.1</w:t>
      </w:r>
      <w:r>
        <w:rPr>
          <w:rFonts w:hAnsi="黑体" w:hint="eastAsia"/>
          <w:color w:val="000000"/>
        </w:rPr>
        <w:t>.</w:t>
      </w:r>
      <w:r>
        <w:rPr>
          <w:rFonts w:hAnsi="黑体"/>
          <w:color w:val="000000"/>
        </w:rPr>
        <w:t>3 试验仪器与设备</w:t>
      </w:r>
      <w:bookmarkEnd w:id="20"/>
      <w:bookmarkEnd w:id="21"/>
    </w:p>
    <w:p>
      <w:pPr>
        <w:spacing w:line="400" w:lineRule="exact"/>
        <w:ind w:firstLineChars="200" w:firstLine="420"/>
        <w:rPr>
          <w:szCs w:val="21"/>
        </w:rPr>
      </w:pPr>
      <w:r>
        <w:rPr>
          <w:rFonts w:hint="eastAsia"/>
          <w:szCs w:val="21"/>
        </w:rPr>
        <w:t>交流可调电源；</w:t>
      </w:r>
    </w:p>
    <w:p>
      <w:pPr>
        <w:spacing w:line="400" w:lineRule="exact"/>
        <w:ind w:firstLineChars="200" w:firstLine="420"/>
        <w:rPr>
          <w:szCs w:val="21"/>
        </w:rPr>
      </w:pPr>
      <w:r>
        <w:rPr>
          <w:rFonts w:hint="eastAsia"/>
          <w:szCs w:val="21"/>
        </w:rPr>
        <w:t>耐电压测试仪；</w:t>
      </w:r>
    </w:p>
    <w:p>
      <w:pPr>
        <w:spacing w:line="400" w:lineRule="exact"/>
        <w:ind w:firstLineChars="200" w:firstLine="420"/>
        <w:rPr>
          <w:szCs w:val="21"/>
        </w:rPr>
      </w:pPr>
      <w:r>
        <w:rPr>
          <w:rFonts w:hint="eastAsia"/>
          <w:szCs w:val="21"/>
        </w:rPr>
        <w:t>接地导通电阻测试仪；</w:t>
      </w:r>
    </w:p>
    <w:p>
      <w:pPr>
        <w:spacing w:line="400" w:lineRule="exact"/>
        <w:ind w:firstLineChars="200" w:firstLine="420"/>
        <w:rPr>
          <w:szCs w:val="21"/>
        </w:rPr>
      </w:pPr>
      <w:r>
        <w:rPr>
          <w:rFonts w:hint="eastAsia"/>
          <w:szCs w:val="21"/>
        </w:rPr>
        <w:t>四</w:t>
      </w:r>
      <w:r>
        <w:rPr>
          <w:szCs w:val="21"/>
        </w:rPr>
        <w:t>位半数字万用表</w:t>
      </w:r>
      <w:r>
        <w:rPr>
          <w:rFonts w:hint="eastAsia"/>
          <w:szCs w:val="21"/>
        </w:rPr>
        <w:t>；</w:t>
      </w:r>
    </w:p>
    <w:p>
      <w:pPr>
        <w:spacing w:line="400" w:lineRule="exact"/>
        <w:ind w:firstLineChars="200" w:firstLine="420"/>
        <w:rPr>
          <w:szCs w:val="21"/>
        </w:rPr>
      </w:pPr>
      <w:r>
        <w:rPr>
          <w:rFonts w:hint="eastAsia"/>
          <w:szCs w:val="21"/>
        </w:rPr>
        <w:t>监视器；</w:t>
      </w:r>
    </w:p>
    <w:p>
      <w:pPr>
        <w:spacing w:line="400" w:lineRule="exact"/>
        <w:ind w:firstLineChars="200" w:firstLine="420"/>
        <w:rPr>
          <w:szCs w:val="21"/>
        </w:rPr>
      </w:pPr>
      <w:r>
        <w:rPr>
          <w:rFonts w:hint="eastAsia"/>
          <w:szCs w:val="21"/>
        </w:rPr>
        <w:t>计算机；</w:t>
      </w:r>
    </w:p>
    <w:p>
      <w:pPr>
        <w:spacing w:line="400" w:lineRule="exact"/>
        <w:ind w:firstLineChars="200" w:firstLine="420"/>
        <w:rPr>
          <w:szCs w:val="21"/>
        </w:rPr>
      </w:pPr>
      <w:r>
        <w:rPr>
          <w:rFonts w:hint="eastAsia"/>
          <w:szCs w:val="21"/>
        </w:rPr>
        <w:t>电子显微镜；</w:t>
      </w:r>
    </w:p>
    <w:p>
      <w:pPr>
        <w:spacing w:line="400" w:lineRule="exact"/>
        <w:ind w:firstLineChars="200" w:firstLine="420"/>
        <w:rPr>
          <w:szCs w:val="21"/>
        </w:rPr>
      </w:pPr>
      <w:proofErr w:type="gramStart"/>
      <w:r>
        <w:rPr>
          <w:rFonts w:hint="eastAsia"/>
          <w:szCs w:val="21"/>
        </w:rPr>
        <w:t>移液枪</w:t>
      </w:r>
      <w:proofErr w:type="gramEnd"/>
      <w:r>
        <w:rPr>
          <w:rFonts w:hint="eastAsia"/>
          <w:szCs w:val="21"/>
        </w:rPr>
        <w:t>；</w:t>
      </w:r>
    </w:p>
    <w:p>
      <w:pPr>
        <w:spacing w:line="400" w:lineRule="exact"/>
        <w:ind w:firstLineChars="200" w:firstLine="420"/>
        <w:rPr>
          <w:szCs w:val="21"/>
        </w:rPr>
      </w:pPr>
      <w:r>
        <w:rPr>
          <w:rFonts w:hint="eastAsia"/>
          <w:szCs w:val="21"/>
        </w:rPr>
        <w:t>生物培养箱；</w:t>
      </w:r>
    </w:p>
    <w:p>
      <w:pPr>
        <w:spacing w:line="400" w:lineRule="exact"/>
        <w:ind w:firstLineChars="200" w:firstLine="420"/>
        <w:rPr>
          <w:szCs w:val="21"/>
        </w:rPr>
      </w:pPr>
      <w:r>
        <w:rPr>
          <w:rFonts w:hint="eastAsia"/>
          <w:szCs w:val="21"/>
        </w:rPr>
        <w:t>浮游生物计数框。</w:t>
      </w:r>
    </w:p>
    <w:p>
      <w:pPr>
        <w:pStyle w:val="af0"/>
        <w:spacing w:before="157" w:after="157"/>
        <w:outlineLvl w:val="2"/>
        <w:rPr>
          <w:rFonts w:hAnsi="黑体"/>
          <w:b/>
          <w:bCs/>
          <w:szCs w:val="21"/>
        </w:rPr>
      </w:pPr>
      <w:r>
        <w:rPr>
          <w:rFonts w:hAnsi="黑体" w:hint="eastAsia"/>
          <w:szCs w:val="21"/>
        </w:rPr>
        <w:t>4</w:t>
      </w:r>
      <w:r>
        <w:rPr>
          <w:rFonts w:hAnsi="黑体"/>
          <w:szCs w:val="21"/>
        </w:rPr>
        <w:t xml:space="preserve">.2 </w:t>
      </w:r>
      <w:r>
        <w:rPr>
          <w:rFonts w:hAnsi="黑体" w:hint="eastAsia"/>
          <w:szCs w:val="21"/>
        </w:rPr>
        <w:t>电气</w:t>
      </w:r>
      <w:r>
        <w:rPr>
          <w:rFonts w:hAnsi="宋体" w:hint="eastAsia"/>
          <w:color w:val="000000"/>
        </w:rPr>
        <w:t>性能试验</w:t>
      </w:r>
    </w:p>
    <w:p>
      <w:pPr>
        <w:pStyle w:val="af0"/>
        <w:spacing w:before="157" w:after="157"/>
        <w:jc w:val="left"/>
        <w:outlineLvl w:val="3"/>
        <w:rPr>
          <w:rFonts w:hAnsi="黑体"/>
          <w:color w:val="000000"/>
        </w:rPr>
      </w:pPr>
      <w:r>
        <w:rPr>
          <w:noProof/>
        </w:rPr>
        <w:drawing>
          <wp:anchor distT="0" distB="0" distL="114300" distR="114300" simplePos="0" relativeHeight="251667456" behindDoc="0" locked="0" layoutInCell="1" allowOverlap="1">
            <wp:simplePos x="0" y="0"/>
            <wp:positionH relativeFrom="column">
              <wp:posOffset>659765</wp:posOffset>
            </wp:positionH>
            <wp:positionV relativeFrom="paragraph">
              <wp:posOffset>355600</wp:posOffset>
            </wp:positionV>
            <wp:extent cx="4709160" cy="1438275"/>
            <wp:effectExtent l="0" t="0" r="0" b="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extLst>
                        <a:ext uri="{BEBA8EAE-BF5A-486C-A8C5-ECC9F3942E4B}">
                          <a14:imgProps xmlns:a14="http://schemas.microsoft.com/office/drawing/2010/main">
                            <a14:imgLayer r:embed="rId20">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4709160" cy="1438275"/>
                    </a:xfrm>
                    <a:prstGeom prst="rect">
                      <a:avLst/>
                    </a:prstGeom>
                  </pic:spPr>
                </pic:pic>
              </a:graphicData>
            </a:graphic>
            <wp14:sizeRelH relativeFrom="margin">
              <wp14:pctWidth>0</wp14:pctWidth>
            </wp14:sizeRelH>
            <wp14:sizeRelV relativeFrom="margin">
              <wp14:pctHeight>0</wp14:pctHeight>
            </wp14:sizeRelV>
          </wp:anchor>
        </w:drawing>
      </w:r>
      <w:r>
        <w:rPr>
          <w:rFonts w:hAnsi="黑体"/>
          <w:color w:val="000000"/>
        </w:rPr>
        <w:t>4.2</w:t>
      </w:r>
      <w:r>
        <w:rPr>
          <w:rFonts w:hAnsi="黑体" w:hint="eastAsia"/>
          <w:color w:val="000000"/>
        </w:rPr>
        <w:t>.</w:t>
      </w:r>
      <w:r>
        <w:rPr>
          <w:rFonts w:hAnsi="黑体"/>
          <w:color w:val="000000"/>
        </w:rPr>
        <w:t>1</w:t>
      </w:r>
      <w:r>
        <w:rPr>
          <w:rFonts w:hAnsi="黑体" w:hint="eastAsia"/>
          <w:color w:val="000000"/>
        </w:rPr>
        <w:t>试验连接图</w:t>
      </w:r>
    </w:p>
    <w:p>
      <w:pPr>
        <w:pStyle w:val="ad"/>
        <w:spacing w:beforeLines="50" w:before="157" w:afterLines="50" w:after="157"/>
        <w:ind w:firstLineChars="0" w:firstLine="0"/>
        <w:jc w:val="center"/>
        <w:rPr>
          <w:rFonts w:ascii="黑体" w:eastAsia="黑体" w:hAnsi="宋体"/>
          <w:szCs w:val="21"/>
        </w:rPr>
      </w:pPr>
      <w:r>
        <w:rPr>
          <w:rFonts w:ascii="黑体" w:eastAsia="黑体" w:hAnsi="宋体" w:hint="eastAsia"/>
          <w:szCs w:val="21"/>
        </w:rPr>
        <w:t>图 1 电气试验连接图</w:t>
      </w:r>
    </w:p>
    <w:p>
      <w:pPr>
        <w:pStyle w:val="af0"/>
        <w:spacing w:before="157" w:after="157"/>
        <w:jc w:val="left"/>
        <w:outlineLvl w:val="3"/>
        <w:rPr>
          <w:rFonts w:hAnsi="黑体"/>
          <w:color w:val="000000"/>
        </w:rPr>
      </w:pPr>
      <w:r>
        <w:rPr>
          <w:rFonts w:hAnsi="黑体"/>
          <w:color w:val="000000"/>
        </w:rPr>
        <w:t>4.2</w:t>
      </w:r>
      <w:r>
        <w:rPr>
          <w:rFonts w:hAnsi="黑体" w:hint="eastAsia"/>
          <w:color w:val="000000"/>
        </w:rPr>
        <w:t>.</w:t>
      </w:r>
      <w:r>
        <w:rPr>
          <w:rFonts w:hAnsi="黑体"/>
          <w:color w:val="000000"/>
        </w:rPr>
        <w:t>2</w:t>
      </w:r>
      <w:r>
        <w:rPr>
          <w:rFonts w:hAnsi="黑体" w:hint="eastAsia"/>
          <w:color w:val="000000"/>
        </w:rPr>
        <w:t>试验步骤</w:t>
      </w:r>
    </w:p>
    <w:p>
      <w:pPr>
        <w:pStyle w:val="ad"/>
        <w:spacing w:line="400" w:lineRule="exact"/>
        <w:ind w:firstLine="420"/>
      </w:pPr>
      <w:r>
        <w:rPr>
          <w:rFonts w:hint="eastAsia"/>
        </w:rPr>
        <w:lastRenderedPageBreak/>
        <w:t>按图</w:t>
      </w:r>
      <w:r>
        <w:t>1</w:t>
      </w:r>
      <w:r>
        <w:rPr>
          <w:rFonts w:hint="eastAsia"/>
        </w:rPr>
        <w:t>连接，将电源调至</w:t>
      </w:r>
      <w:r>
        <w:t>220</w:t>
      </w:r>
      <w:r>
        <w:rPr>
          <w:rFonts w:hint="eastAsia"/>
        </w:rPr>
        <w:t>V，用一台数字万用表的电压</w:t>
      </w:r>
      <w:proofErr w:type="gramStart"/>
      <w:r>
        <w:rPr>
          <w:rFonts w:hint="eastAsia"/>
        </w:rPr>
        <w:t>档</w:t>
      </w:r>
      <w:proofErr w:type="gramEnd"/>
      <w:r>
        <w:rPr>
          <w:rFonts w:hint="eastAsia"/>
        </w:rPr>
        <w:t>测量稳压电源的电压值并做记录，然后用电流表测试浮游动物监测仪器的工作电流，电流应能满足要求，功能正常。用示波器等设备分别测试以R</w:t>
      </w:r>
      <w:r>
        <w:t>S485</w:t>
      </w:r>
      <w:r>
        <w:rPr>
          <w:rFonts w:hint="eastAsia"/>
        </w:rPr>
        <w:t>接口的技术指标。</w:t>
      </w:r>
    </w:p>
    <w:p>
      <w:pPr>
        <w:pStyle w:val="af0"/>
        <w:spacing w:before="157" w:after="157"/>
        <w:outlineLvl w:val="2"/>
        <w:rPr>
          <w:rFonts w:hAnsi="黑体"/>
          <w:szCs w:val="21"/>
        </w:rPr>
      </w:pPr>
      <w:r>
        <w:rPr>
          <w:rFonts w:hAnsi="黑体" w:hint="eastAsia"/>
          <w:szCs w:val="21"/>
        </w:rPr>
        <w:t>4</w:t>
      </w:r>
      <w:r>
        <w:rPr>
          <w:rFonts w:hAnsi="黑体"/>
          <w:szCs w:val="21"/>
        </w:rPr>
        <w:t>.3</w:t>
      </w:r>
      <w:r>
        <w:rPr>
          <w:rFonts w:hAnsi="黑体" w:hint="eastAsia"/>
          <w:szCs w:val="21"/>
        </w:rPr>
        <w:t>外观及结构检查</w:t>
      </w:r>
    </w:p>
    <w:p>
      <w:pPr>
        <w:pStyle w:val="ae"/>
        <w:widowControl/>
        <w:autoSpaceDE w:val="0"/>
        <w:autoSpaceDN w:val="0"/>
        <w:spacing w:line="400" w:lineRule="exact"/>
        <w:ind w:firstLineChars="200" w:firstLine="420"/>
        <w:rPr>
          <w:color w:val="000000"/>
          <w:sz w:val="21"/>
          <w:szCs w:val="21"/>
        </w:rPr>
      </w:pPr>
      <w:r>
        <w:rPr>
          <w:rFonts w:hint="eastAsia"/>
          <w:color w:val="000000"/>
          <w:sz w:val="21"/>
          <w:szCs w:val="21"/>
        </w:rPr>
        <w:t>按照3</w:t>
      </w:r>
      <w:r>
        <w:rPr>
          <w:color w:val="000000"/>
          <w:sz w:val="21"/>
          <w:szCs w:val="21"/>
        </w:rPr>
        <w:t>.</w:t>
      </w:r>
      <w:r>
        <w:rPr>
          <w:rFonts w:hint="eastAsia"/>
          <w:color w:val="000000"/>
          <w:sz w:val="21"/>
          <w:szCs w:val="21"/>
        </w:rPr>
        <w:t>3的外观要求进行检查。</w:t>
      </w:r>
    </w:p>
    <w:p>
      <w:pPr>
        <w:pStyle w:val="af0"/>
        <w:spacing w:before="157" w:after="157"/>
        <w:outlineLvl w:val="2"/>
        <w:rPr>
          <w:rFonts w:hAnsi="黑体"/>
          <w:szCs w:val="21"/>
        </w:rPr>
      </w:pPr>
      <w:r>
        <w:rPr>
          <w:rFonts w:hAnsi="黑体" w:hint="eastAsia"/>
          <w:szCs w:val="21"/>
        </w:rPr>
        <w:t>4</w:t>
      </w:r>
      <w:r>
        <w:rPr>
          <w:rFonts w:hAnsi="黑体"/>
          <w:szCs w:val="21"/>
        </w:rPr>
        <w:t>.4</w:t>
      </w:r>
      <w:r>
        <w:rPr>
          <w:rFonts w:hAnsi="黑体" w:hint="eastAsia"/>
          <w:szCs w:val="21"/>
        </w:rPr>
        <w:t>电气安全试验</w:t>
      </w:r>
    </w:p>
    <w:p>
      <w:pPr>
        <w:pStyle w:val="af0"/>
        <w:spacing w:before="157" w:after="157"/>
        <w:jc w:val="left"/>
        <w:outlineLvl w:val="3"/>
        <w:rPr>
          <w:color w:val="000000"/>
        </w:rPr>
      </w:pPr>
      <w:r>
        <w:rPr>
          <w:rFonts w:hAnsi="黑体"/>
          <w:color w:val="000000"/>
        </w:rPr>
        <w:t>4.4</w:t>
      </w:r>
      <w:r>
        <w:rPr>
          <w:rFonts w:hAnsi="黑体" w:hint="eastAsia"/>
          <w:color w:val="000000"/>
        </w:rPr>
        <w:t>.</w:t>
      </w:r>
      <w:r>
        <w:rPr>
          <w:rFonts w:hAnsi="黑体"/>
          <w:color w:val="000000"/>
        </w:rPr>
        <w:t xml:space="preserve">1 </w:t>
      </w:r>
      <w:r>
        <w:rPr>
          <w:rFonts w:hint="eastAsia"/>
        </w:rPr>
        <w:t>绝缘电阻</w:t>
      </w:r>
      <w:r>
        <w:rPr>
          <w:rFonts w:hAnsi="黑体" w:hint="eastAsia"/>
          <w:color w:val="000000"/>
        </w:rPr>
        <w:t>试验</w:t>
      </w:r>
    </w:p>
    <w:p>
      <w:pPr>
        <w:pStyle w:val="ae"/>
        <w:widowControl/>
        <w:autoSpaceDE w:val="0"/>
        <w:autoSpaceDN w:val="0"/>
        <w:spacing w:line="400" w:lineRule="exact"/>
        <w:ind w:firstLineChars="200" w:firstLine="420"/>
        <w:rPr>
          <w:color w:val="000000"/>
          <w:sz w:val="21"/>
          <w:szCs w:val="21"/>
        </w:rPr>
      </w:pPr>
      <w:r>
        <w:rPr>
          <w:rFonts w:hint="eastAsia"/>
          <w:color w:val="000000"/>
          <w:sz w:val="21"/>
          <w:szCs w:val="21"/>
        </w:rPr>
        <w:t xml:space="preserve"> 按</w:t>
      </w:r>
      <w:r>
        <w:rPr>
          <w:sz w:val="21"/>
          <w:szCs w:val="21"/>
        </w:rPr>
        <w:t>GB/T 34065-2017</w:t>
      </w:r>
      <w:r>
        <w:rPr>
          <w:rFonts w:hint="eastAsia"/>
          <w:color w:val="000000"/>
          <w:sz w:val="21"/>
          <w:szCs w:val="21"/>
        </w:rPr>
        <w:t>中</w:t>
      </w:r>
      <w:r>
        <w:rPr>
          <w:color w:val="000000"/>
          <w:sz w:val="21"/>
          <w:szCs w:val="21"/>
        </w:rPr>
        <w:t>6.4</w:t>
      </w:r>
      <w:r>
        <w:rPr>
          <w:rFonts w:hint="eastAsia"/>
          <w:color w:val="000000"/>
          <w:sz w:val="21"/>
          <w:szCs w:val="21"/>
        </w:rPr>
        <w:t>的规定进行实验。</w:t>
      </w:r>
    </w:p>
    <w:p>
      <w:pPr>
        <w:pStyle w:val="af0"/>
        <w:spacing w:before="157" w:after="157"/>
        <w:jc w:val="left"/>
        <w:outlineLvl w:val="3"/>
        <w:rPr>
          <w:color w:val="000000"/>
        </w:rPr>
      </w:pPr>
      <w:r>
        <w:rPr>
          <w:rFonts w:hAnsi="黑体"/>
          <w:color w:val="000000"/>
        </w:rPr>
        <w:t>4.4</w:t>
      </w:r>
      <w:r>
        <w:rPr>
          <w:rFonts w:hAnsi="黑体" w:hint="eastAsia"/>
          <w:color w:val="000000"/>
        </w:rPr>
        <w:t>.</w:t>
      </w:r>
      <w:r>
        <w:rPr>
          <w:rFonts w:hAnsi="黑体"/>
          <w:color w:val="000000"/>
        </w:rPr>
        <w:t>2</w:t>
      </w:r>
      <w:r>
        <w:rPr>
          <w:rFonts w:hint="eastAsia"/>
          <w:color w:val="000000"/>
        </w:rPr>
        <w:t>工频</w:t>
      </w:r>
      <w:r>
        <w:rPr>
          <w:rFonts w:hAnsi="黑体" w:hint="eastAsia"/>
          <w:color w:val="000000"/>
        </w:rPr>
        <w:t>耐压试验</w:t>
      </w:r>
    </w:p>
    <w:p>
      <w:pPr>
        <w:pStyle w:val="ae"/>
        <w:widowControl/>
        <w:autoSpaceDE w:val="0"/>
        <w:autoSpaceDN w:val="0"/>
        <w:spacing w:line="400" w:lineRule="exact"/>
        <w:ind w:firstLineChars="250" w:firstLine="525"/>
        <w:rPr>
          <w:color w:val="000000"/>
          <w:sz w:val="21"/>
          <w:szCs w:val="21"/>
        </w:rPr>
      </w:pPr>
      <w:r>
        <w:rPr>
          <w:rFonts w:hint="eastAsia"/>
          <w:color w:val="000000"/>
          <w:sz w:val="21"/>
          <w:szCs w:val="21"/>
        </w:rPr>
        <w:t>按</w:t>
      </w:r>
      <w:r>
        <w:rPr>
          <w:sz w:val="21"/>
          <w:szCs w:val="21"/>
        </w:rPr>
        <w:t>GB/T 34065-2017</w:t>
      </w:r>
      <w:r>
        <w:rPr>
          <w:rFonts w:hint="eastAsia"/>
          <w:color w:val="000000"/>
          <w:sz w:val="21"/>
          <w:szCs w:val="21"/>
        </w:rPr>
        <w:t>中</w:t>
      </w:r>
      <w:r>
        <w:rPr>
          <w:color w:val="000000"/>
          <w:sz w:val="21"/>
          <w:szCs w:val="21"/>
        </w:rPr>
        <w:t>6.2</w:t>
      </w:r>
      <w:r>
        <w:rPr>
          <w:rFonts w:hint="eastAsia"/>
          <w:color w:val="000000"/>
          <w:sz w:val="21"/>
          <w:szCs w:val="21"/>
        </w:rPr>
        <w:t>的规定进行实验。</w:t>
      </w:r>
    </w:p>
    <w:p>
      <w:pPr>
        <w:pStyle w:val="af0"/>
        <w:spacing w:before="157" w:after="157"/>
        <w:jc w:val="left"/>
        <w:outlineLvl w:val="3"/>
        <w:rPr>
          <w:rFonts w:hAnsi="黑体"/>
        </w:rPr>
      </w:pPr>
      <w:r>
        <w:rPr>
          <w:rFonts w:hAnsi="黑体"/>
          <w:color w:val="000000"/>
        </w:rPr>
        <w:t>4.5</w:t>
      </w:r>
      <w:r>
        <w:rPr>
          <w:rFonts w:hAnsi="黑体" w:hint="eastAsia"/>
          <w:color w:val="000000"/>
        </w:rPr>
        <w:t>.</w:t>
      </w:r>
      <w:r>
        <w:rPr>
          <w:rFonts w:hAnsi="黑体"/>
          <w:color w:val="000000"/>
        </w:rPr>
        <w:t xml:space="preserve">3 </w:t>
      </w:r>
      <w:r>
        <w:rPr>
          <w:rFonts w:hint="eastAsia"/>
        </w:rPr>
        <w:t>介电强度试验</w:t>
      </w:r>
    </w:p>
    <w:p>
      <w:pPr>
        <w:pStyle w:val="ae"/>
        <w:widowControl/>
        <w:autoSpaceDE w:val="0"/>
        <w:autoSpaceDN w:val="0"/>
        <w:spacing w:line="400" w:lineRule="exact"/>
        <w:ind w:firstLineChars="250" w:firstLine="525"/>
        <w:rPr>
          <w:color w:val="000000"/>
          <w:sz w:val="21"/>
          <w:szCs w:val="21"/>
        </w:rPr>
      </w:pPr>
      <w:r>
        <w:rPr>
          <w:rFonts w:hint="eastAsia"/>
          <w:color w:val="000000"/>
          <w:sz w:val="21"/>
          <w:szCs w:val="21"/>
        </w:rPr>
        <w:t>按</w:t>
      </w:r>
      <w:r>
        <w:rPr>
          <w:sz w:val="21"/>
          <w:szCs w:val="21"/>
        </w:rPr>
        <w:t>GB/T 34065-2017</w:t>
      </w:r>
      <w:r>
        <w:rPr>
          <w:rFonts w:hint="eastAsia"/>
          <w:color w:val="000000"/>
          <w:sz w:val="21"/>
          <w:szCs w:val="21"/>
        </w:rPr>
        <w:t>中</w:t>
      </w:r>
      <w:r>
        <w:rPr>
          <w:color w:val="000000"/>
          <w:sz w:val="21"/>
          <w:szCs w:val="21"/>
        </w:rPr>
        <w:t>6.3</w:t>
      </w:r>
      <w:r>
        <w:rPr>
          <w:rFonts w:hint="eastAsia"/>
          <w:color w:val="000000"/>
          <w:sz w:val="21"/>
          <w:szCs w:val="21"/>
        </w:rPr>
        <w:t>的规定进行实验。</w:t>
      </w:r>
    </w:p>
    <w:p>
      <w:pPr>
        <w:pStyle w:val="af0"/>
        <w:spacing w:before="157" w:after="157"/>
        <w:outlineLvl w:val="2"/>
        <w:rPr>
          <w:rFonts w:hAnsi="黑体"/>
          <w:color w:val="000000"/>
          <w:szCs w:val="21"/>
        </w:rPr>
      </w:pPr>
      <w:r>
        <w:rPr>
          <w:rFonts w:hAnsi="黑体" w:hint="eastAsia"/>
          <w:szCs w:val="21"/>
        </w:rPr>
        <w:t>4</w:t>
      </w:r>
      <w:r>
        <w:rPr>
          <w:rFonts w:hAnsi="黑体"/>
          <w:szCs w:val="21"/>
        </w:rPr>
        <w:t xml:space="preserve">.5 </w:t>
      </w:r>
      <w:r>
        <w:rPr>
          <w:rFonts w:hAnsi="黑体" w:hint="eastAsia"/>
          <w:color w:val="000000"/>
          <w:szCs w:val="21"/>
        </w:rPr>
        <w:t>电源波动适应能力试验</w:t>
      </w:r>
    </w:p>
    <w:p>
      <w:pPr>
        <w:pStyle w:val="ae"/>
        <w:widowControl/>
        <w:autoSpaceDE w:val="0"/>
        <w:autoSpaceDN w:val="0"/>
        <w:spacing w:line="400" w:lineRule="exact"/>
        <w:ind w:firstLineChars="200" w:firstLine="420"/>
        <w:rPr>
          <w:color w:val="000000"/>
          <w:sz w:val="21"/>
          <w:szCs w:val="21"/>
        </w:rPr>
      </w:pPr>
      <w:r>
        <w:rPr>
          <w:rFonts w:hint="eastAsia"/>
          <w:color w:val="000000"/>
          <w:sz w:val="21"/>
          <w:szCs w:val="21"/>
        </w:rPr>
        <w:t xml:space="preserve"> 仪器连接到可调交流电源上，按照表3所列组合调节电压，并在每一种组合</w:t>
      </w:r>
      <w:proofErr w:type="gramStart"/>
      <w:r>
        <w:rPr>
          <w:rFonts w:hint="eastAsia"/>
          <w:color w:val="000000"/>
          <w:sz w:val="21"/>
          <w:szCs w:val="21"/>
        </w:rPr>
        <w:t>状态下待温度</w:t>
      </w:r>
      <w:proofErr w:type="gramEnd"/>
      <w:r>
        <w:rPr>
          <w:rFonts w:hint="eastAsia"/>
          <w:color w:val="000000"/>
          <w:sz w:val="21"/>
          <w:szCs w:val="21"/>
        </w:rPr>
        <w:t>稳定，但至少保持1</w:t>
      </w:r>
      <w:r>
        <w:rPr>
          <w:color w:val="000000"/>
          <w:sz w:val="21"/>
          <w:szCs w:val="21"/>
        </w:rPr>
        <w:t>5</w:t>
      </w:r>
      <w:r>
        <w:rPr>
          <w:rFonts w:hint="eastAsia"/>
          <w:color w:val="000000"/>
          <w:sz w:val="21"/>
          <w:szCs w:val="21"/>
        </w:rPr>
        <w:t>min后，分别测试样品的性能和指标。</w:t>
      </w:r>
    </w:p>
    <w:p>
      <w:pPr>
        <w:widowControl/>
        <w:autoSpaceDE w:val="0"/>
        <w:autoSpaceDN w:val="0"/>
        <w:spacing w:line="400" w:lineRule="exact"/>
        <w:jc w:val="center"/>
        <w:rPr>
          <w:rFonts w:ascii="黑体" w:eastAsia="黑体" w:hAnsi="黑体"/>
          <w:color w:val="000000"/>
          <w:szCs w:val="18"/>
        </w:rPr>
      </w:pPr>
      <w:r>
        <w:rPr>
          <w:rFonts w:ascii="黑体" w:eastAsia="黑体" w:hAnsi="黑体" w:hint="eastAsia"/>
          <w:color w:val="000000"/>
          <w:szCs w:val="18"/>
        </w:rPr>
        <w:t>表3  电源波动参数要求</w:t>
      </w:r>
    </w:p>
    <w:tbl>
      <w:tblPr>
        <w:tblStyle w:val="aa"/>
        <w:tblW w:w="0" w:type="auto"/>
        <w:tblInd w:w="675" w:type="dxa"/>
        <w:tblLook w:val="04A0" w:firstRow="1" w:lastRow="0" w:firstColumn="1" w:lastColumn="0" w:noHBand="0" w:noVBand="1"/>
      </w:tblPr>
      <w:tblGrid>
        <w:gridCol w:w="3912"/>
        <w:gridCol w:w="4202"/>
      </w:tblGrid>
      <w:tr>
        <w:tc>
          <w:tcPr>
            <w:tcW w:w="3912" w:type="dxa"/>
          </w:tcPr>
          <w:p>
            <w:pPr>
              <w:pStyle w:val="ae"/>
              <w:widowControl/>
              <w:autoSpaceDE w:val="0"/>
              <w:autoSpaceDN w:val="0"/>
              <w:spacing w:line="400" w:lineRule="exact"/>
              <w:jc w:val="center"/>
              <w:rPr>
                <w:color w:val="000000"/>
              </w:rPr>
            </w:pPr>
            <w:r>
              <w:rPr>
                <w:rFonts w:hint="eastAsia"/>
                <w:color w:val="000000"/>
              </w:rPr>
              <w:t>实验电压</w:t>
            </w:r>
          </w:p>
        </w:tc>
        <w:tc>
          <w:tcPr>
            <w:tcW w:w="4202" w:type="dxa"/>
          </w:tcPr>
          <w:p>
            <w:pPr>
              <w:pStyle w:val="ae"/>
              <w:widowControl/>
              <w:autoSpaceDE w:val="0"/>
              <w:autoSpaceDN w:val="0"/>
              <w:spacing w:line="400" w:lineRule="exact"/>
              <w:jc w:val="center"/>
              <w:rPr>
                <w:color w:val="000000"/>
              </w:rPr>
            </w:pPr>
            <w:r>
              <w:rPr>
                <w:rFonts w:hint="eastAsia"/>
                <w:color w:val="000000"/>
              </w:rPr>
              <w:t>实验频率</w:t>
            </w:r>
          </w:p>
        </w:tc>
      </w:tr>
      <w:tr>
        <w:tc>
          <w:tcPr>
            <w:tcW w:w="3912" w:type="dxa"/>
          </w:tcPr>
          <w:p>
            <w:pPr>
              <w:pStyle w:val="ae"/>
              <w:widowControl/>
              <w:autoSpaceDE w:val="0"/>
              <w:autoSpaceDN w:val="0"/>
              <w:spacing w:line="400" w:lineRule="exact"/>
              <w:jc w:val="center"/>
              <w:rPr>
                <w:color w:val="000000"/>
              </w:rPr>
            </w:pPr>
            <w:r>
              <w:rPr>
                <w:rFonts w:hint="eastAsia"/>
                <w:color w:val="000000"/>
              </w:rPr>
              <w:t>额定电压</w:t>
            </w:r>
          </w:p>
        </w:tc>
        <w:tc>
          <w:tcPr>
            <w:tcW w:w="4202" w:type="dxa"/>
          </w:tcPr>
          <w:p>
            <w:pPr>
              <w:pStyle w:val="ae"/>
              <w:widowControl/>
              <w:autoSpaceDE w:val="0"/>
              <w:autoSpaceDN w:val="0"/>
              <w:spacing w:line="400" w:lineRule="exact"/>
              <w:jc w:val="center"/>
              <w:rPr>
                <w:color w:val="000000"/>
              </w:rPr>
            </w:pPr>
            <w:r>
              <w:rPr>
                <w:rFonts w:hint="eastAsia"/>
                <w:color w:val="000000"/>
              </w:rPr>
              <w:t>额定频率</w:t>
            </w:r>
          </w:p>
        </w:tc>
      </w:tr>
      <w:tr>
        <w:tc>
          <w:tcPr>
            <w:tcW w:w="3912" w:type="dxa"/>
          </w:tcPr>
          <w:p>
            <w:pPr>
              <w:pStyle w:val="ae"/>
              <w:widowControl/>
              <w:autoSpaceDE w:val="0"/>
              <w:autoSpaceDN w:val="0"/>
              <w:spacing w:line="400" w:lineRule="exact"/>
              <w:jc w:val="center"/>
              <w:rPr>
                <w:color w:val="000000"/>
              </w:rPr>
            </w:pPr>
            <w:r>
              <w:rPr>
                <w:rFonts w:hint="eastAsia"/>
                <w:color w:val="000000"/>
              </w:rPr>
              <w:t>允许波动额定电压上限值</w:t>
            </w:r>
          </w:p>
        </w:tc>
        <w:tc>
          <w:tcPr>
            <w:tcW w:w="4202" w:type="dxa"/>
          </w:tcPr>
          <w:p>
            <w:pPr>
              <w:pStyle w:val="ae"/>
              <w:widowControl/>
              <w:autoSpaceDE w:val="0"/>
              <w:autoSpaceDN w:val="0"/>
              <w:spacing w:line="400" w:lineRule="exact"/>
              <w:jc w:val="center"/>
              <w:rPr>
                <w:color w:val="000000"/>
              </w:rPr>
            </w:pPr>
            <w:r>
              <w:rPr>
                <w:rFonts w:hint="eastAsia"/>
                <w:color w:val="000000"/>
              </w:rPr>
              <w:t>额定频率</w:t>
            </w:r>
          </w:p>
        </w:tc>
      </w:tr>
      <w:tr>
        <w:tc>
          <w:tcPr>
            <w:tcW w:w="3912" w:type="dxa"/>
          </w:tcPr>
          <w:p>
            <w:pPr>
              <w:pStyle w:val="ae"/>
              <w:widowControl/>
              <w:autoSpaceDE w:val="0"/>
              <w:autoSpaceDN w:val="0"/>
              <w:spacing w:line="400" w:lineRule="exact"/>
              <w:jc w:val="center"/>
              <w:rPr>
                <w:color w:val="000000"/>
              </w:rPr>
            </w:pPr>
            <w:r>
              <w:rPr>
                <w:rFonts w:hint="eastAsia"/>
                <w:color w:val="000000"/>
              </w:rPr>
              <w:t>允许波动额定电压上限值</w:t>
            </w:r>
          </w:p>
        </w:tc>
        <w:tc>
          <w:tcPr>
            <w:tcW w:w="4202" w:type="dxa"/>
          </w:tcPr>
          <w:p>
            <w:pPr>
              <w:pStyle w:val="ae"/>
              <w:widowControl/>
              <w:autoSpaceDE w:val="0"/>
              <w:autoSpaceDN w:val="0"/>
              <w:spacing w:line="400" w:lineRule="exact"/>
              <w:jc w:val="center"/>
              <w:rPr>
                <w:color w:val="000000"/>
              </w:rPr>
            </w:pPr>
            <w:r>
              <w:rPr>
                <w:rFonts w:hint="eastAsia"/>
                <w:color w:val="000000"/>
              </w:rPr>
              <w:t>额定频率</w:t>
            </w:r>
          </w:p>
        </w:tc>
      </w:tr>
    </w:tbl>
    <w:p>
      <w:pPr>
        <w:pStyle w:val="af0"/>
        <w:spacing w:before="157" w:after="157"/>
        <w:outlineLvl w:val="2"/>
        <w:rPr>
          <w:rFonts w:hAnsi="黑体"/>
          <w:szCs w:val="21"/>
        </w:rPr>
      </w:pPr>
      <w:bookmarkStart w:id="22" w:name="_Toc23054"/>
      <w:bookmarkStart w:id="23" w:name="_Toc58856197"/>
      <w:r>
        <w:rPr>
          <w:rFonts w:hAnsi="黑体"/>
          <w:szCs w:val="21"/>
        </w:rPr>
        <w:t>4.6</w:t>
      </w:r>
      <w:bookmarkEnd w:id="22"/>
      <w:bookmarkEnd w:id="23"/>
      <w:r>
        <w:rPr>
          <w:rFonts w:hAnsi="黑体" w:hint="eastAsia"/>
          <w:szCs w:val="21"/>
        </w:rPr>
        <w:t>仪器</w:t>
      </w:r>
      <w:r>
        <w:rPr>
          <w:rFonts w:hAnsi="黑体" w:hint="eastAsia"/>
          <w:color w:val="000000"/>
          <w:szCs w:val="21"/>
        </w:rPr>
        <w:t>性能试验</w:t>
      </w:r>
    </w:p>
    <w:p>
      <w:pPr>
        <w:pStyle w:val="af0"/>
        <w:spacing w:before="157" w:after="157"/>
        <w:jc w:val="left"/>
        <w:outlineLvl w:val="3"/>
        <w:rPr>
          <w:rFonts w:hAnsi="黑体"/>
          <w:b/>
          <w:bCs/>
          <w:sz w:val="24"/>
          <w:szCs w:val="24"/>
        </w:rPr>
      </w:pPr>
      <w:bookmarkStart w:id="24" w:name="_Toc23759"/>
      <w:bookmarkStart w:id="25" w:name="_Toc58856198"/>
      <w:r>
        <w:rPr>
          <w:rFonts w:hAnsi="黑体"/>
          <w:szCs w:val="21"/>
        </w:rPr>
        <w:t>4.6.1</w:t>
      </w:r>
      <w:r>
        <w:t>重复性</w:t>
      </w:r>
      <w:bookmarkEnd w:id="24"/>
      <w:bookmarkEnd w:id="25"/>
    </w:p>
    <w:p>
      <w:pPr>
        <w:ind w:firstLineChars="200" w:firstLine="420"/>
        <w:rPr>
          <w:rFonts w:ascii="宋体" w:hAnsi="宋体"/>
          <w:color w:val="000000"/>
        </w:rPr>
      </w:pPr>
      <w:r>
        <w:rPr>
          <w:rFonts w:ascii="宋体" w:hAnsi="宋体" w:hint="eastAsia"/>
          <w:color w:val="000000"/>
        </w:rPr>
        <w:t>仪器正常运行期间,同一水样重复测量</w:t>
      </w:r>
      <w:r>
        <w:rPr>
          <w:rFonts w:ascii="宋体" w:hAnsi="宋体"/>
          <w:color w:val="000000"/>
        </w:rPr>
        <w:t>10</w:t>
      </w:r>
      <w:r>
        <w:rPr>
          <w:rFonts w:ascii="宋体" w:hAnsi="宋体" w:hint="eastAsia"/>
          <w:color w:val="000000"/>
        </w:rPr>
        <w:t>次密度数据，</w:t>
      </w:r>
      <w:r>
        <w:rPr>
          <w:rFonts w:ascii="宋体" w:hAnsi="宋体"/>
        </w:rPr>
        <w:t>记录各次测定值，按</w:t>
      </w:r>
      <w:r>
        <w:rPr>
          <w:rFonts w:ascii="宋体" w:hAnsi="宋体" w:hint="eastAsia"/>
        </w:rPr>
        <w:t>照公</w:t>
      </w:r>
      <w:r>
        <w:rPr>
          <w:rFonts w:ascii="宋体" w:hAnsi="宋体"/>
        </w:rPr>
        <w:t>式计算</w:t>
      </w:r>
      <w:r>
        <w:rPr>
          <w:rFonts w:ascii="宋体" w:hAnsi="宋体" w:hint="eastAsia"/>
        </w:rPr>
        <w:t>相对标准偏差</w:t>
      </w:r>
      <w:r>
        <w:rPr>
          <w:rFonts w:ascii="宋体" w:hAnsi="宋体" w:hint="eastAsia"/>
          <w:color w:val="000000"/>
        </w:rPr>
        <w:t>。</w:t>
      </w:r>
    </w:p>
    <w:p>
      <w:pPr>
        <w:jc w:val="right"/>
        <w:rPr>
          <w:szCs w:val="21"/>
        </w:rPr>
      </w:pPr>
      <m:oMath>
        <m:sSub>
          <m:sSubPr>
            <m:ctrlPr>
              <w:rPr>
                <w:rFonts w:ascii="Cambria Math" w:eastAsia="Cambria Math" w:hAnsi="Cambria Math"/>
                <w:sz w:val="24"/>
              </w:rPr>
            </m:ctrlPr>
          </m:sSubPr>
          <m:e>
            <m:r>
              <m:rPr>
                <m:sty m:val="p"/>
              </m:rPr>
              <w:rPr>
                <w:rFonts w:ascii="Cambria Math" w:eastAsia="Cambria Math" w:hAnsi="Cambria Math"/>
                <w:sz w:val="24"/>
              </w:rPr>
              <m:t>S</m:t>
            </m:r>
          </m:e>
          <m:sub>
            <m:r>
              <w:rPr>
                <w:rFonts w:ascii="Cambria Math" w:eastAsia="Cambria Math" w:hAnsi="Cambria Math"/>
                <w:sz w:val="24"/>
              </w:rPr>
              <m:t>r</m:t>
            </m:r>
          </m:sub>
        </m:sSub>
        <m:r>
          <m:rPr>
            <m:sty m:val="p"/>
          </m:rPr>
          <w:rPr>
            <w:rFonts w:ascii="Cambria Math" w:hAnsi="Cambria Math"/>
            <w:sz w:val="24"/>
          </w:rPr>
          <m:t>=</m:t>
        </m:r>
        <m:f>
          <m:fPr>
            <m:ctrlPr>
              <w:rPr>
                <w:rFonts w:ascii="Cambria Math" w:hAnsi="Cambria Math"/>
                <w:sz w:val="24"/>
              </w:rPr>
            </m:ctrlPr>
          </m:fPr>
          <m:num>
            <m:rad>
              <m:radPr>
                <m:degHide m:val="1"/>
                <m:ctrlPr>
                  <w:rPr>
                    <w:rFonts w:ascii="Cambria Math" w:hAnsi="Cambria Math"/>
                    <w:sz w:val="24"/>
                  </w:rPr>
                </m:ctrlPr>
              </m:radPr>
              <m:deg/>
              <m:e>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n-1</m:t>
                    </m:r>
                  </m:den>
                </m:f>
                <m:nary>
                  <m:naryPr>
                    <m:chr m:val="∑"/>
                    <m:limLoc m:val="undOvr"/>
                    <m:ctrlPr>
                      <w:rPr>
                        <w:rFonts w:ascii="Cambria Math" w:hAnsi="Cambria Math"/>
                        <w:sz w:val="24"/>
                      </w:rPr>
                    </m:ctrlPr>
                  </m:naryPr>
                  <m:sub>
                    <m:r>
                      <w:rPr>
                        <w:rFonts w:ascii="Cambria Math" w:hAnsi="Cambria Math"/>
                        <w:sz w:val="24"/>
                      </w:rPr>
                      <m:t>i</m:t>
                    </m:r>
                    <m:r>
                      <m:rPr>
                        <m:sty m:val="p"/>
                      </m:rPr>
                      <w:rPr>
                        <w:rFonts w:ascii="Cambria Math" w:hAnsi="Cambria Math"/>
                        <w:sz w:val="24"/>
                      </w:rPr>
                      <m:t>=1</m:t>
                    </m:r>
                  </m:sub>
                  <m:sup>
                    <m:r>
                      <w:rPr>
                        <w:rFonts w:ascii="Cambria Math" w:hAnsi="Cambria Math"/>
                        <w:sz w:val="24"/>
                      </w:rPr>
                      <m:t>n</m:t>
                    </m:r>
                  </m:sup>
                  <m:e>
                    <m:sSup>
                      <m:sSupPr>
                        <m:ctrlPr>
                          <w:rPr>
                            <w:rFonts w:ascii="Cambria Math" w:hAnsi="Cambria Math"/>
                            <w:sz w:val="24"/>
                          </w:rPr>
                        </m:ctrlPr>
                      </m:sSupPr>
                      <m:e>
                        <m:d>
                          <m:dPr>
                            <m:ctrlPr>
                              <w:rPr>
                                <w:rFonts w:ascii="Cambria Math" w:hAnsi="Cambria Math"/>
                                <w:sz w:val="24"/>
                              </w:rPr>
                            </m:ctrlPr>
                          </m:dPr>
                          <m:e>
                            <m:sSub>
                              <m:sSubPr>
                                <m:ctrlPr>
                                  <w:rPr>
                                    <w:rFonts w:ascii="Cambria Math" w:hAnsi="Cambria Math"/>
                                    <w:sz w:val="24"/>
                                  </w:rPr>
                                </m:ctrlPr>
                              </m:sSubPr>
                              <m:e>
                                <m:r>
                                  <w:rPr>
                                    <w:rFonts w:ascii="Cambria Math" w:hAnsi="Cambria Math"/>
                                    <w:sz w:val="24"/>
                                  </w:rPr>
                                  <m:t>x</m:t>
                                </m:r>
                              </m:e>
                              <m:sub>
                                <m:r>
                                  <w:rPr>
                                    <w:rFonts w:ascii="Cambria Math" w:hAnsi="Cambria Math"/>
                                    <w:sz w:val="24"/>
                                  </w:rPr>
                                  <m:t>i</m:t>
                                </m:r>
                              </m:sub>
                            </m:sSub>
                            <m:r>
                              <m:rPr>
                                <m:sty m:val="p"/>
                              </m:rPr>
                              <w:rPr>
                                <w:rFonts w:ascii="Cambria Math" w:hAnsi="Cambria Math"/>
                                <w:sz w:val="24"/>
                              </w:rPr>
                              <m:t>-</m:t>
                            </m:r>
                            <m:acc>
                              <m:accPr>
                                <m:chr m:val="̅"/>
                                <m:ctrlPr>
                                  <w:rPr>
                                    <w:rFonts w:ascii="Cambria Math" w:hAnsi="Cambria Math"/>
                                    <w:sz w:val="24"/>
                                  </w:rPr>
                                </m:ctrlPr>
                              </m:accPr>
                              <m:e>
                                <m:r>
                                  <w:rPr>
                                    <w:rFonts w:ascii="Cambria Math" w:hAnsi="Cambria Math"/>
                                    <w:sz w:val="24"/>
                                  </w:rPr>
                                  <m:t>x</m:t>
                                </m:r>
                              </m:e>
                            </m:acc>
                          </m:e>
                        </m:d>
                      </m:e>
                      <m:sup>
                        <m:r>
                          <m:rPr>
                            <m:sty m:val="p"/>
                          </m:rPr>
                          <w:rPr>
                            <w:rFonts w:ascii="Cambria Math" w:hAnsi="Cambria Math"/>
                            <w:sz w:val="24"/>
                          </w:rPr>
                          <m:t>2</m:t>
                        </m:r>
                      </m:sup>
                    </m:sSup>
                  </m:e>
                </m:nary>
              </m:e>
            </m:rad>
          </m:num>
          <m:den>
            <m:acc>
              <m:accPr>
                <m:chr m:val="̅"/>
                <m:ctrlPr>
                  <w:rPr>
                    <w:rFonts w:ascii="Cambria Math" w:hAnsi="Cambria Math"/>
                    <w:sz w:val="24"/>
                  </w:rPr>
                </m:ctrlPr>
              </m:accPr>
              <m:e>
                <m:r>
                  <w:rPr>
                    <w:rFonts w:ascii="Cambria Math" w:hAnsi="Cambria Math"/>
                    <w:sz w:val="24"/>
                  </w:rPr>
                  <m:t>x</m:t>
                </m:r>
              </m:e>
            </m:acc>
          </m:den>
        </m:f>
        <m:r>
          <m:rPr>
            <m:sty m:val="p"/>
          </m:rPr>
          <w:rPr>
            <w:rFonts w:ascii="Cambria Math" w:hAnsi="Cambria Math"/>
            <w:sz w:val="24"/>
          </w:rPr>
          <m:t>×100%</m:t>
        </m:r>
      </m:oMath>
      <w:r>
        <w:rPr>
          <w:rFonts w:hAnsi="宋体"/>
        </w:rPr>
        <w:t>………………………………</w:t>
      </w:r>
      <w:r>
        <w:rPr>
          <w:rFonts w:ascii="宋体" w:hAnsi="宋体" w:hint="eastAsia"/>
        </w:rPr>
        <w:t>（</w:t>
      </w:r>
      <w:r>
        <w:rPr>
          <w:rFonts w:hAnsi="宋体" w:hint="eastAsia"/>
        </w:rPr>
        <w:t>1</w:t>
      </w:r>
      <w:r>
        <w:rPr>
          <w:rFonts w:ascii="宋体" w:hAnsi="宋体" w:hint="eastAsia"/>
        </w:rPr>
        <w:t>）</w:t>
      </w:r>
    </w:p>
    <w:p>
      <w:pPr>
        <w:ind w:firstLineChars="200" w:firstLine="420"/>
        <w:rPr>
          <w:rFonts w:ascii="宋体" w:hAnsi="宋体"/>
        </w:rPr>
      </w:pPr>
      <w:r>
        <w:rPr>
          <w:rFonts w:ascii="宋体" w:hAnsi="宋体"/>
        </w:rPr>
        <w:t>式中：</w:t>
      </w:r>
    </w:p>
    <w:p>
      <w:pPr>
        <w:spacing w:line="400" w:lineRule="exact"/>
        <w:ind w:firstLineChars="200" w:firstLine="420"/>
        <w:rPr>
          <w:rFonts w:ascii="宋体" w:hAnsi="宋体"/>
        </w:rPr>
      </w:pPr>
      <w:proofErr w:type="spellStart"/>
      <w:r>
        <w:rPr>
          <w:rFonts w:ascii="宋体" w:hAnsi="宋体"/>
        </w:rPr>
        <w:t>Sr</w:t>
      </w:r>
      <w:proofErr w:type="spellEnd"/>
      <w:r>
        <w:rPr>
          <w:rFonts w:ascii="宋体" w:hAnsi="宋体"/>
        </w:rPr>
        <w:t>— 重复性</w:t>
      </w:r>
      <w:r>
        <w:rPr>
          <w:rFonts w:ascii="宋体" w:hAnsi="宋体" w:hint="eastAsia"/>
        </w:rPr>
        <w:t>，%</w:t>
      </w:r>
      <w:r>
        <w:rPr>
          <w:rFonts w:ascii="宋体" w:hAnsi="宋体"/>
        </w:rPr>
        <w:t>；</w:t>
      </w:r>
    </w:p>
    <w:p>
      <w:pPr>
        <w:spacing w:line="400" w:lineRule="exact"/>
        <w:ind w:firstLineChars="200" w:firstLine="420"/>
        <w:rPr>
          <w:rFonts w:ascii="宋体" w:hAnsi="宋体"/>
        </w:rPr>
      </w:pPr>
      <m:oMath>
        <m:acc>
          <m:accPr>
            <m:chr m:val="̅"/>
            <m:ctrlPr>
              <w:rPr>
                <w:rFonts w:ascii="Cambria Math" w:hAnsi="Cambria Math"/>
              </w:rPr>
            </m:ctrlPr>
          </m:accPr>
          <m:e>
            <m:r>
              <w:rPr>
                <w:rFonts w:ascii="Cambria Math" w:hAnsi="Cambria Math"/>
              </w:rPr>
              <m:t>x</m:t>
            </m:r>
          </m:e>
        </m:acc>
      </m:oMath>
      <w:r>
        <w:rPr>
          <w:rFonts w:ascii="宋体" w:hAnsi="宋体"/>
        </w:rPr>
        <w:t>— 10次测量平均值，</w:t>
      </w:r>
      <w:proofErr w:type="spellStart"/>
      <w:r>
        <w:rPr>
          <w:rFonts w:ascii="宋体" w:hAnsi="宋体" w:hint="eastAsia"/>
        </w:rPr>
        <w:t>ind</w:t>
      </w:r>
      <w:proofErr w:type="spellEnd"/>
      <w:r>
        <w:rPr>
          <w:rFonts w:ascii="宋体" w:hAnsi="宋体" w:hint="eastAsia"/>
        </w:rPr>
        <w:t>/ml</w:t>
      </w:r>
      <w:r>
        <w:rPr>
          <w:rFonts w:ascii="宋体" w:hAnsi="宋体"/>
        </w:rPr>
        <w:t>；</w:t>
      </w:r>
    </w:p>
    <w:p>
      <w:pPr>
        <w:spacing w:line="400" w:lineRule="exact"/>
        <w:ind w:firstLineChars="200" w:firstLine="420"/>
        <w:rPr>
          <w:rFonts w:ascii="宋体" w:hAnsi="宋体"/>
        </w:rPr>
      </w:pPr>
      <m:oMath>
        <m:sSub>
          <m:sSubPr>
            <m:ctrlPr>
              <w:rPr>
                <w:rFonts w:ascii="Cambria Math" w:hAnsi="Cambria Math"/>
              </w:rPr>
            </m:ctrlPr>
          </m:sSubPr>
          <m:e>
            <m:r>
              <w:rPr>
                <w:rFonts w:ascii="Cambria Math" w:hAnsi="Cambria Math"/>
              </w:rPr>
              <m:t>x</m:t>
            </m:r>
          </m:e>
          <m:sub>
            <m:r>
              <w:rPr>
                <w:rFonts w:ascii="Cambria Math" w:hAnsi="Cambria Math"/>
              </w:rPr>
              <m:t>i</m:t>
            </m:r>
          </m:sub>
        </m:sSub>
      </m:oMath>
      <w:r>
        <w:rPr>
          <w:rFonts w:ascii="宋体" w:hAnsi="宋体"/>
        </w:rPr>
        <w:t>— 第 i 次测量值，</w:t>
      </w:r>
      <w:proofErr w:type="spellStart"/>
      <w:r>
        <w:rPr>
          <w:rFonts w:ascii="宋体" w:hAnsi="宋体" w:hint="eastAsia"/>
        </w:rPr>
        <w:t>ind</w:t>
      </w:r>
      <w:proofErr w:type="spellEnd"/>
      <w:r>
        <w:rPr>
          <w:rFonts w:ascii="宋体" w:hAnsi="宋体" w:hint="eastAsia"/>
        </w:rPr>
        <w:t>/ml</w:t>
      </w:r>
      <w:r>
        <w:rPr>
          <w:rFonts w:ascii="宋体" w:hAnsi="宋体"/>
        </w:rPr>
        <w:t>；</w:t>
      </w:r>
    </w:p>
    <w:p>
      <w:pPr>
        <w:spacing w:line="400" w:lineRule="exact"/>
        <w:ind w:firstLineChars="200" w:firstLine="420"/>
        <w:rPr>
          <w:rFonts w:ascii="宋体" w:hAnsi="宋体"/>
        </w:rPr>
      </w:pPr>
      <w:r>
        <w:rPr>
          <w:rFonts w:ascii="宋体" w:hAnsi="宋体"/>
        </w:rPr>
        <w:t>n— 测定次数。</w:t>
      </w:r>
    </w:p>
    <w:p>
      <w:pPr>
        <w:pStyle w:val="af0"/>
        <w:spacing w:before="157" w:after="157"/>
        <w:jc w:val="left"/>
        <w:outlineLvl w:val="3"/>
        <w:rPr>
          <w:rFonts w:hAnsi="黑体"/>
          <w:szCs w:val="21"/>
        </w:rPr>
      </w:pPr>
      <w:bookmarkStart w:id="26" w:name="_Toc58856199"/>
      <w:r>
        <w:rPr>
          <w:rFonts w:hAnsi="黑体"/>
          <w:szCs w:val="21"/>
        </w:rPr>
        <w:lastRenderedPageBreak/>
        <w:t>4</w:t>
      </w:r>
      <w:r>
        <w:rPr>
          <w:rFonts w:hAnsi="黑体" w:hint="eastAsia"/>
          <w:szCs w:val="21"/>
        </w:rPr>
        <w:t>.</w:t>
      </w:r>
      <w:r>
        <w:rPr>
          <w:rFonts w:hAnsi="黑体"/>
          <w:szCs w:val="21"/>
        </w:rPr>
        <w:t>6.2</w:t>
      </w:r>
      <w:r>
        <w:rPr>
          <w:rFonts w:hAnsi="黑体" w:hint="eastAsia"/>
          <w:szCs w:val="21"/>
        </w:rPr>
        <w:t>示值误差</w:t>
      </w:r>
      <w:bookmarkEnd w:id="26"/>
    </w:p>
    <w:p>
      <w:pPr>
        <w:spacing w:line="400" w:lineRule="exact"/>
        <w:ind w:firstLineChars="200" w:firstLine="420"/>
        <w:rPr>
          <w:rFonts w:ascii="宋体" w:hAnsi="宋体"/>
        </w:rPr>
      </w:pPr>
      <w:r>
        <w:rPr>
          <w:rFonts w:ascii="宋体" w:hAnsi="宋体" w:hint="eastAsia"/>
        </w:rPr>
        <w:t>选取同一水样放置于生物培养箱内，并记录一周内浮游动物的密度变化数据。按SC</w:t>
      </w:r>
      <w:r>
        <w:rPr>
          <w:rFonts w:ascii="宋体" w:hAnsi="宋体"/>
        </w:rPr>
        <w:t>/</w:t>
      </w:r>
      <w:r>
        <w:rPr>
          <w:rFonts w:ascii="宋体" w:hAnsi="宋体" w:hint="eastAsia"/>
        </w:rPr>
        <w:t>T 9402-2010中6</w:t>
      </w:r>
      <w:r>
        <w:rPr>
          <w:rFonts w:ascii="宋体" w:hAnsi="宋体"/>
        </w:rPr>
        <w:t>.2</w:t>
      </w:r>
      <w:r>
        <w:rPr>
          <w:rFonts w:ascii="宋体" w:hAnsi="宋体" w:hint="eastAsia"/>
        </w:rPr>
        <w:t>规定的人工采样方式进行浮游动物计数采样，用人工数据作为测量</w:t>
      </w:r>
      <w:r>
        <w:rPr>
          <w:rFonts w:ascii="宋体" w:hAnsi="宋体"/>
        </w:rPr>
        <w:t>真值</w:t>
      </w:r>
      <w:r>
        <w:rPr>
          <w:rFonts w:ascii="宋体" w:hAnsi="宋体" w:hint="eastAsia"/>
        </w:rPr>
        <w:t>。</w:t>
      </w:r>
      <w:r>
        <w:rPr>
          <w:rFonts w:ascii="宋体" w:hAnsi="宋体"/>
        </w:rPr>
        <w:t>仪器正常</w:t>
      </w:r>
      <w:r>
        <w:rPr>
          <w:rFonts w:ascii="宋体" w:hAnsi="宋体" w:hint="eastAsia"/>
        </w:rPr>
        <w:t>采样数据作为测量值。计算一周示值误差，并用一周数据的最大误差作为仪器的误差值。</w:t>
      </w:r>
    </w:p>
    <w:p>
      <w:pPr>
        <w:widowControl/>
        <w:spacing w:beforeLines="50" w:before="157" w:afterLines="50" w:after="157" w:line="360" w:lineRule="auto"/>
        <w:jc w:val="right"/>
        <w:rPr>
          <w:sz w:val="24"/>
        </w:rPr>
      </w:pPr>
      <m:oMath>
        <m:r>
          <w:rPr>
            <w:rFonts w:ascii="Cambria Math" w:eastAsia="Cambria Math" w:hAnsi="Cambria Math"/>
            <w:sz w:val="24"/>
          </w:rPr>
          <m:t>Re</m:t>
        </m:r>
        <m:r>
          <m:rPr>
            <m:sty m:val="p"/>
          </m:rPr>
          <w:rPr>
            <w:rFonts w:ascii="Cambria Math" w:eastAsia="Cambria Math" w:hAnsi="Cambria Math"/>
            <w:sz w:val="24"/>
          </w:rPr>
          <m:t>=</m:t>
        </m:r>
        <m:f>
          <m:fPr>
            <m:ctrlPr>
              <w:rPr>
                <w:rFonts w:ascii="Cambria Math" w:hAnsi="Cambria Math"/>
                <w:sz w:val="24"/>
              </w:rPr>
            </m:ctrlPr>
          </m:fPr>
          <m:num>
            <m:r>
              <m:rPr>
                <m:sty m:val="p"/>
              </m:rPr>
              <w:rPr>
                <w:rFonts w:ascii="Cambria Math" w:hAnsi="Cambria Math"/>
                <w:position w:val="-6"/>
                <w:sz w:val="24"/>
              </w:rPr>
              <w:object w:dxaOrig="200" w:dyaOrig="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17.25pt" o:ole="">
                  <v:imagedata r:id="rId21" o:title=""/>
                </v:shape>
                <o:OLEObject Type="Embed" ProgID="Equation.3" ShapeID="_x0000_i1027" DrawAspect="Content" ObjectID="_1669616477" r:id="rId22"/>
              </w:object>
            </m:r>
            <m:r>
              <m:rPr>
                <m:sty m:val="p"/>
              </m:rPr>
              <w:rPr>
                <w:rFonts w:ascii="Cambria Math" w:hAnsi="Cambria Math" w:cs="Cambria Math"/>
                <w:sz w:val="24"/>
              </w:rPr>
              <m:t>-</m:t>
            </m:r>
            <m:r>
              <m:rPr>
                <m:sty m:val="p"/>
              </m:rPr>
              <w:rPr>
                <w:rFonts w:ascii="Cambria Math" w:hAnsi="Cambria Math"/>
                <w:sz w:val="24"/>
              </w:rPr>
              <m:t>C</m:t>
            </m:r>
          </m:num>
          <m:den>
            <m:r>
              <m:rPr>
                <m:sty m:val="p"/>
              </m:rPr>
              <w:rPr>
                <w:rFonts w:ascii="Cambria Math" w:hAnsi="Cambria Math" w:cs="Cambria Math"/>
                <w:sz w:val="24"/>
              </w:rPr>
              <m:t>C</m:t>
            </m:r>
          </m:den>
        </m:f>
        <m:r>
          <m:rPr>
            <m:sty m:val="p"/>
          </m:rPr>
          <w:rPr>
            <w:rFonts w:ascii="Cambria Math" w:hAnsi="Cambria Math"/>
            <w:sz w:val="24"/>
          </w:rPr>
          <m:t>×100%</m:t>
        </m:r>
      </m:oMath>
      <w:r>
        <w:rPr>
          <w:rFonts w:hAnsi="宋体"/>
        </w:rPr>
        <w:t>………………………………</w:t>
      </w:r>
      <w:r>
        <w:rPr>
          <w:rFonts w:ascii="宋体" w:hAnsi="宋体" w:hint="eastAsia"/>
        </w:rPr>
        <w:t>（</w:t>
      </w:r>
      <w:r>
        <w:rPr>
          <w:rFonts w:hAnsi="宋体"/>
        </w:rPr>
        <w:t>2</w:t>
      </w:r>
      <w:r>
        <w:rPr>
          <w:rFonts w:ascii="宋体" w:hAnsi="宋体" w:hint="eastAsia"/>
        </w:rPr>
        <w:t>）</w:t>
      </w:r>
    </w:p>
    <w:p>
      <w:pPr>
        <w:ind w:firstLineChars="200" w:firstLine="420"/>
        <w:rPr>
          <w:rFonts w:ascii="宋体" w:hAnsi="宋体"/>
        </w:rPr>
      </w:pPr>
      <w:r>
        <w:rPr>
          <w:rFonts w:ascii="宋体" w:hAnsi="宋体"/>
        </w:rPr>
        <w:t>式中：</w:t>
      </w:r>
    </w:p>
    <w:p>
      <w:pPr>
        <w:ind w:firstLineChars="200" w:firstLine="420"/>
        <w:rPr>
          <w:rFonts w:ascii="宋体" w:hAnsi="宋体"/>
        </w:rPr>
      </w:pPr>
      <w:r>
        <w:rPr>
          <w:rFonts w:ascii="宋体" w:hAnsi="宋体"/>
        </w:rPr>
        <w:t xml:space="preserve">Re— </w:t>
      </w:r>
      <w:r>
        <w:rPr>
          <w:rFonts w:ascii="宋体" w:hAnsi="宋体" w:hint="eastAsia"/>
        </w:rPr>
        <w:t>浮游动物密度</w:t>
      </w:r>
      <w:r>
        <w:rPr>
          <w:rFonts w:ascii="宋体" w:hAnsi="宋体"/>
        </w:rPr>
        <w:t>示值误差；</w:t>
      </w:r>
    </w:p>
    <w:p>
      <w:pPr>
        <w:ind w:firstLineChars="200" w:firstLine="420"/>
        <w:rPr>
          <w:rFonts w:ascii="宋体" w:hAnsi="宋体"/>
        </w:rPr>
      </w:pPr>
      <w:r>
        <w:rPr>
          <w:rFonts w:ascii="宋体" w:hAnsi="宋体"/>
        </w:rPr>
        <w:object w:dxaOrig="200" w:dyaOrig="340">
          <v:shape id="_x0000_i1025" type="#_x0000_t75" style="width:9.75pt;height:17.25pt" o:ole="">
            <v:imagedata r:id="rId23" o:title=""/>
          </v:shape>
          <o:OLEObject Type="Embed" ProgID="Equation.3" ShapeID="_x0000_i1025" DrawAspect="Content" ObjectID="_1669616478" r:id="rId24"/>
        </w:object>
      </w:r>
      <w:r>
        <w:rPr>
          <w:rFonts w:ascii="宋体" w:hAnsi="宋体"/>
        </w:rPr>
        <w:t>—</w:t>
      </w:r>
      <w:r>
        <w:rPr>
          <w:rFonts w:ascii="宋体" w:hAnsi="宋体" w:hint="eastAsia"/>
        </w:rPr>
        <w:t>仪器单次测量密度值，</w:t>
      </w:r>
      <w:proofErr w:type="spellStart"/>
      <w:r>
        <w:rPr>
          <w:rFonts w:ascii="宋体" w:hAnsi="宋体" w:hint="eastAsia"/>
        </w:rPr>
        <w:t>ind</w:t>
      </w:r>
      <w:proofErr w:type="spellEnd"/>
      <w:r>
        <w:rPr>
          <w:rFonts w:ascii="宋体" w:hAnsi="宋体"/>
        </w:rPr>
        <w:t>/ml；</w:t>
      </w:r>
    </w:p>
    <w:p>
      <w:pPr>
        <w:ind w:firstLineChars="200" w:firstLine="420"/>
        <w:rPr>
          <w:rFonts w:ascii="宋体" w:hAnsi="宋体"/>
        </w:rPr>
      </w:pPr>
      <m:oMath>
        <m:r>
          <m:rPr>
            <m:sty m:val="p"/>
          </m:rPr>
          <w:rPr>
            <w:rFonts w:ascii="Cambria Math" w:eastAsia="Cambria Math" w:hAnsi="Cambria Math"/>
          </w:rPr>
          <m:t>C</m:t>
        </m:r>
      </m:oMath>
      <w:r>
        <w:rPr>
          <w:rFonts w:ascii="宋体" w:hAnsi="宋体"/>
        </w:rPr>
        <w:t xml:space="preserve">— </w:t>
      </w:r>
      <w:r>
        <w:rPr>
          <w:rFonts w:ascii="宋体" w:hAnsi="宋体" w:hint="eastAsia"/>
        </w:rPr>
        <w:t>1</w:t>
      </w:r>
      <w:r>
        <w:rPr>
          <w:rFonts w:ascii="宋体" w:hAnsi="宋体"/>
        </w:rPr>
        <w:t>0</w:t>
      </w:r>
      <w:r>
        <w:rPr>
          <w:rFonts w:ascii="宋体" w:hAnsi="宋体" w:hint="eastAsia"/>
        </w:rPr>
        <w:t>次计数的密度平均值</w:t>
      </w:r>
      <w:r>
        <w:rPr>
          <w:rFonts w:ascii="宋体" w:hAnsi="宋体"/>
        </w:rPr>
        <w:t>，</w:t>
      </w:r>
      <w:proofErr w:type="spellStart"/>
      <w:r>
        <w:rPr>
          <w:rFonts w:ascii="宋体" w:hAnsi="宋体" w:hint="eastAsia"/>
        </w:rPr>
        <w:t>ind</w:t>
      </w:r>
      <w:proofErr w:type="spellEnd"/>
      <w:r>
        <w:rPr>
          <w:rFonts w:ascii="宋体" w:hAnsi="宋体"/>
        </w:rPr>
        <w:t>/ml。</w:t>
      </w:r>
    </w:p>
    <w:p>
      <w:pPr>
        <w:pStyle w:val="af0"/>
        <w:spacing w:before="157" w:after="157"/>
        <w:jc w:val="left"/>
        <w:outlineLvl w:val="3"/>
      </w:pPr>
      <w:r>
        <w:rPr>
          <w:rFonts w:hint="eastAsia"/>
        </w:rPr>
        <w:t>4.</w:t>
      </w:r>
      <w:r>
        <w:t>6.3 环境温度影响</w:t>
      </w:r>
    </w:p>
    <w:p>
      <w:pPr>
        <w:pStyle w:val="ad"/>
        <w:spacing w:line="400" w:lineRule="exact"/>
        <w:ind w:firstLine="420"/>
        <w:rPr>
          <w:rFonts w:ascii="Times New Roman"/>
          <w:szCs w:val="21"/>
        </w:rPr>
      </w:pPr>
      <w:r>
        <w:rPr>
          <w:rFonts w:ascii="Times New Roman" w:hint="eastAsia"/>
          <w:szCs w:val="21"/>
        </w:rPr>
        <w:t>仪器正常运行期间，取一份试样，按照</w:t>
      </w:r>
      <w:r>
        <w:rPr>
          <w:rFonts w:ascii="Times New Roman" w:hint="eastAsia"/>
          <w:szCs w:val="21"/>
        </w:rPr>
        <w:t>20</w:t>
      </w:r>
      <w:r>
        <w:rPr>
          <w:rFonts w:ascii="Times New Roman" w:hint="eastAsia"/>
          <w:szCs w:val="21"/>
        </w:rPr>
        <w:t>℃</w:t>
      </w:r>
      <w:r>
        <w:rPr>
          <w:rFonts w:ascii="Times New Roman"/>
          <w:szCs w:val="21"/>
        </w:rPr>
        <w:sym w:font="Wingdings" w:char="F0E0"/>
      </w:r>
      <w:r>
        <w:rPr>
          <w:rFonts w:ascii="Times New Roman" w:hint="eastAsia"/>
          <w:szCs w:val="21"/>
        </w:rPr>
        <w:t>5</w:t>
      </w:r>
      <w:r>
        <w:rPr>
          <w:rFonts w:ascii="Times New Roman" w:hint="eastAsia"/>
          <w:szCs w:val="21"/>
        </w:rPr>
        <w:t>℃</w:t>
      </w:r>
      <w:r>
        <w:rPr>
          <w:rFonts w:ascii="Times New Roman"/>
          <w:szCs w:val="21"/>
        </w:rPr>
        <w:sym w:font="Wingdings" w:char="F0E0"/>
      </w:r>
      <w:r>
        <w:rPr>
          <w:rFonts w:ascii="Times New Roman" w:hint="eastAsia"/>
          <w:szCs w:val="21"/>
        </w:rPr>
        <w:t>20</w:t>
      </w:r>
      <w:r>
        <w:rPr>
          <w:rFonts w:ascii="Times New Roman" w:hint="eastAsia"/>
          <w:szCs w:val="21"/>
        </w:rPr>
        <w:t>℃</w:t>
      </w:r>
      <w:r>
        <w:rPr>
          <w:rFonts w:ascii="Times New Roman"/>
          <w:szCs w:val="21"/>
        </w:rPr>
        <w:sym w:font="Wingdings" w:char="F0E0"/>
      </w:r>
      <w:r>
        <w:rPr>
          <w:rFonts w:ascii="Times New Roman" w:hint="eastAsia"/>
          <w:szCs w:val="21"/>
        </w:rPr>
        <w:t>40</w:t>
      </w:r>
      <w:r>
        <w:rPr>
          <w:rFonts w:ascii="Times New Roman" w:hint="eastAsia"/>
          <w:szCs w:val="21"/>
        </w:rPr>
        <w:t>℃</w:t>
      </w:r>
      <w:r>
        <w:rPr>
          <w:rFonts w:ascii="Times New Roman"/>
          <w:szCs w:val="21"/>
        </w:rPr>
        <w:sym w:font="Wingdings" w:char="F0E0"/>
      </w:r>
      <w:r>
        <w:rPr>
          <w:rFonts w:ascii="Times New Roman" w:hint="eastAsia"/>
          <w:szCs w:val="21"/>
        </w:rPr>
        <w:t>20</w:t>
      </w:r>
      <w:r>
        <w:rPr>
          <w:rFonts w:ascii="Times New Roman" w:hint="eastAsia"/>
          <w:szCs w:val="21"/>
        </w:rPr>
        <w:t>℃的顺序，每次变换温度后，仪器稳定</w:t>
      </w:r>
      <w:r>
        <w:rPr>
          <w:rFonts w:ascii="Times New Roman" w:hint="eastAsia"/>
          <w:szCs w:val="21"/>
        </w:rPr>
        <w:t>1</w:t>
      </w:r>
      <w:r>
        <w:rPr>
          <w:rFonts w:ascii="Times New Roman" w:hint="eastAsia"/>
          <w:szCs w:val="21"/>
        </w:rPr>
        <w:t>小时，连续测定</w:t>
      </w:r>
      <w:r>
        <w:rPr>
          <w:rFonts w:ascii="Times New Roman" w:hint="eastAsia"/>
          <w:szCs w:val="21"/>
        </w:rPr>
        <w:t>3</w:t>
      </w:r>
      <w:r>
        <w:rPr>
          <w:rFonts w:ascii="Times New Roman" w:hint="eastAsia"/>
          <w:szCs w:val="21"/>
        </w:rPr>
        <w:t>次。以</w:t>
      </w:r>
      <w:r>
        <w:rPr>
          <w:rFonts w:ascii="Times New Roman" w:hint="eastAsia"/>
          <w:szCs w:val="21"/>
        </w:rPr>
        <w:t>20</w:t>
      </w:r>
      <w:r>
        <w:rPr>
          <w:rFonts w:ascii="Times New Roman" w:hint="eastAsia"/>
          <w:szCs w:val="21"/>
        </w:rPr>
        <w:t>℃条件下测量值的平均值为</w:t>
      </w:r>
      <w:r>
        <w:rPr>
          <w:rFonts w:ascii="Times New Roman" w:hint="eastAsia"/>
          <w:i/>
          <w:szCs w:val="21"/>
        </w:rPr>
        <w:t>C</w:t>
      </w:r>
      <w:r>
        <w:rPr>
          <w:rFonts w:ascii="Times New Roman" w:hint="eastAsia"/>
          <w:i/>
          <w:szCs w:val="21"/>
          <w:vertAlign w:val="subscript"/>
        </w:rPr>
        <w:t>s</w:t>
      </w:r>
      <w:r>
        <w:rPr>
          <w:rFonts w:ascii="Times New Roman" w:hint="eastAsia"/>
          <w:szCs w:val="21"/>
        </w:rPr>
        <w:t>，按照公式分别计算</w:t>
      </w:r>
      <w:r>
        <w:rPr>
          <w:rFonts w:ascii="Times New Roman" w:hint="eastAsia"/>
          <w:szCs w:val="21"/>
        </w:rPr>
        <w:t>5</w:t>
      </w:r>
      <w:r>
        <w:rPr>
          <w:rFonts w:ascii="Times New Roman" w:hint="eastAsia"/>
          <w:szCs w:val="21"/>
        </w:rPr>
        <w:t>℃和</w:t>
      </w:r>
      <w:r>
        <w:rPr>
          <w:rFonts w:ascii="Times New Roman" w:hint="eastAsia"/>
          <w:szCs w:val="21"/>
        </w:rPr>
        <w:t xml:space="preserve"> 40</w:t>
      </w:r>
      <w:r>
        <w:rPr>
          <w:rFonts w:ascii="Times New Roman" w:hint="eastAsia"/>
          <w:szCs w:val="21"/>
        </w:rPr>
        <w:t>℃条件下</w:t>
      </w:r>
      <w:r>
        <w:rPr>
          <w:rFonts w:ascii="Times New Roman" w:hint="eastAsia"/>
          <w:szCs w:val="21"/>
        </w:rPr>
        <w:t>3</w:t>
      </w:r>
      <w:r>
        <w:rPr>
          <w:rFonts w:ascii="Times New Roman" w:hint="eastAsia"/>
          <w:szCs w:val="21"/>
        </w:rPr>
        <w:t>吃测定值的平均值</w:t>
      </w:r>
      <w:proofErr w:type="spellStart"/>
      <w:r>
        <w:rPr>
          <w:rFonts w:ascii="Times New Roman" w:hint="eastAsia"/>
          <w:i/>
          <w:szCs w:val="21"/>
        </w:rPr>
        <w:t>Ci</w:t>
      </w:r>
      <w:proofErr w:type="spellEnd"/>
      <w:r>
        <w:rPr>
          <w:rFonts w:ascii="Times New Roman" w:hint="eastAsia"/>
          <w:szCs w:val="21"/>
        </w:rPr>
        <w:t>相对于</w:t>
      </w:r>
      <w:r>
        <w:rPr>
          <w:rFonts w:ascii="Times New Roman" w:hint="eastAsia"/>
          <w:i/>
          <w:szCs w:val="21"/>
        </w:rPr>
        <w:t>C</w:t>
      </w:r>
      <w:r>
        <w:rPr>
          <w:rFonts w:ascii="Times New Roman" w:hint="eastAsia"/>
          <w:i/>
          <w:szCs w:val="21"/>
          <w:vertAlign w:val="subscript"/>
        </w:rPr>
        <w:t>s</w:t>
      </w:r>
      <w:r>
        <w:rPr>
          <w:rFonts w:ascii="Times New Roman" w:hint="eastAsia"/>
          <w:szCs w:val="21"/>
        </w:rPr>
        <w:t>的相对误差</w:t>
      </w:r>
      <w:proofErr w:type="spellStart"/>
      <w:r>
        <w:rPr>
          <w:rFonts w:ascii="Times New Roman"/>
          <w:i/>
          <w:szCs w:val="21"/>
        </w:rPr>
        <w:t>Δ</w:t>
      </w:r>
      <w:r>
        <w:rPr>
          <w:rFonts w:ascii="Times New Roman" w:hint="eastAsia"/>
          <w:i/>
          <w:szCs w:val="21"/>
        </w:rPr>
        <w:t>T</w:t>
      </w:r>
      <w:r>
        <w:rPr>
          <w:rFonts w:ascii="Times New Roman" w:hint="eastAsia"/>
          <w:i/>
          <w:szCs w:val="21"/>
          <w:vertAlign w:val="subscript"/>
        </w:rPr>
        <w:t>t</w:t>
      </w:r>
      <w:proofErr w:type="spellEnd"/>
      <w:r>
        <w:rPr>
          <w:rFonts w:ascii="Times New Roman" w:hint="eastAsia"/>
          <w:szCs w:val="21"/>
        </w:rPr>
        <w:t>，其中绝对值较大者作为环境温度影响试验的判定值。</w:t>
      </w:r>
    </w:p>
    <w:p>
      <w:pPr>
        <w:pStyle w:val="ad"/>
        <w:spacing w:line="360" w:lineRule="auto"/>
        <w:ind w:firstLine="420"/>
        <w:jc w:val="right"/>
        <w:rPr>
          <w:szCs w:val="21"/>
        </w:rPr>
      </w:pPr>
      <w:r>
        <w:rPr>
          <w:rFonts w:ascii="Cambria Math"/>
          <w:position w:val="-30"/>
          <w:szCs w:val="21"/>
          <w:vertAlign w:val="subscript"/>
        </w:rPr>
        <w:object w:dxaOrig="2160" w:dyaOrig="680">
          <v:shape id="_x0000_i1026" type="#_x0000_t75" style="width:108.75pt;height:34.5pt" o:ole="">
            <v:imagedata r:id="rId25" o:title=""/>
          </v:shape>
          <o:OLEObject Type="Embed" ProgID="Equation.3" ShapeID="_x0000_i1026" DrawAspect="Content" ObjectID="_1669616479" r:id="rId26"/>
        </w:object>
      </w:r>
      <w:r>
        <w:rPr>
          <w:rFonts w:hAnsi="宋体"/>
        </w:rPr>
        <w:t>………………………………（</w:t>
      </w:r>
      <w:r>
        <w:rPr>
          <w:rFonts w:hAnsi="宋体"/>
          <w:szCs w:val="21"/>
        </w:rPr>
        <w:t>3）</w:t>
      </w:r>
    </w:p>
    <w:p>
      <w:pPr>
        <w:pStyle w:val="ae"/>
        <w:spacing w:line="400" w:lineRule="exact"/>
        <w:ind w:firstLine="420"/>
        <w:rPr>
          <w:sz w:val="21"/>
          <w:szCs w:val="21"/>
        </w:rPr>
      </w:pPr>
      <w:r>
        <w:rPr>
          <w:sz w:val="21"/>
          <w:szCs w:val="21"/>
        </w:rPr>
        <w:t>式中：</w:t>
      </w:r>
      <w:r>
        <w:rPr>
          <w:sz w:val="21"/>
          <w:szCs w:val="21"/>
        </w:rPr>
        <w:tab/>
      </w:r>
    </w:p>
    <w:p>
      <w:pPr>
        <w:pStyle w:val="ae"/>
        <w:spacing w:line="400" w:lineRule="exact"/>
        <w:ind w:firstLine="420"/>
        <w:rPr>
          <w:sz w:val="21"/>
          <w:szCs w:val="21"/>
        </w:rPr>
      </w:pPr>
      <w:proofErr w:type="spellStart"/>
      <w:r>
        <w:rPr>
          <w:rFonts w:ascii="Times New Roman" w:hAnsi="Times New Roman"/>
          <w:i/>
          <w:sz w:val="21"/>
          <w:szCs w:val="21"/>
        </w:rPr>
        <w:t>Δ</w:t>
      </w:r>
      <w:r>
        <w:rPr>
          <w:rFonts w:ascii="Times New Roman" w:hAnsi="Times New Roman" w:hint="eastAsia"/>
          <w:i/>
          <w:sz w:val="21"/>
          <w:szCs w:val="21"/>
        </w:rPr>
        <w:t>T</w:t>
      </w:r>
      <w:r>
        <w:rPr>
          <w:rFonts w:ascii="Times New Roman" w:hAnsi="Times New Roman" w:hint="eastAsia"/>
          <w:i/>
          <w:sz w:val="21"/>
          <w:szCs w:val="21"/>
          <w:vertAlign w:val="subscript"/>
        </w:rPr>
        <w:t>t</w:t>
      </w:r>
      <w:proofErr w:type="spellEnd"/>
      <w:r>
        <w:rPr>
          <w:rFonts w:ascii="Times New Roman" w:hAnsi="Times New Roman"/>
          <w:sz w:val="21"/>
          <w:szCs w:val="21"/>
        </w:rPr>
        <w:t>—</w:t>
      </w:r>
      <w:r>
        <w:rPr>
          <w:rFonts w:hint="eastAsia"/>
          <w:kern w:val="2"/>
          <w:sz w:val="21"/>
          <w:szCs w:val="21"/>
        </w:rPr>
        <w:t xml:space="preserve"> 环境温度影响，%</w:t>
      </w:r>
      <w:r>
        <w:rPr>
          <w:rFonts w:ascii="Times New Roman" w:hAnsi="Times New Roman"/>
          <w:sz w:val="21"/>
          <w:szCs w:val="21"/>
        </w:rPr>
        <w:t>；</w:t>
      </w:r>
    </w:p>
    <w:p>
      <w:pPr>
        <w:spacing w:line="400" w:lineRule="exact"/>
        <w:ind w:firstLineChars="200" w:firstLine="420"/>
        <w:jc w:val="left"/>
        <w:rPr>
          <w:caps/>
          <w:szCs w:val="21"/>
        </w:rPr>
      </w:pPr>
      <w:proofErr w:type="spellStart"/>
      <w:r>
        <w:rPr>
          <w:rFonts w:hint="eastAsia"/>
          <w:i/>
          <w:szCs w:val="21"/>
        </w:rPr>
        <w:t>C</w:t>
      </w:r>
      <w:r>
        <w:rPr>
          <w:rFonts w:hint="eastAsia"/>
          <w:i/>
          <w:szCs w:val="21"/>
          <w:vertAlign w:val="subscript"/>
        </w:rPr>
        <w:t>i</w:t>
      </w:r>
      <w:proofErr w:type="spellEnd"/>
      <w:r>
        <w:rPr>
          <w:szCs w:val="21"/>
        </w:rPr>
        <w:t>—</w:t>
      </w:r>
      <w:r>
        <w:rPr>
          <w:rFonts w:hint="eastAsia"/>
          <w:szCs w:val="21"/>
        </w:rPr>
        <w:t xml:space="preserve"> t </w:t>
      </w:r>
      <w:r>
        <w:rPr>
          <w:rFonts w:hint="eastAsia"/>
          <w:szCs w:val="21"/>
        </w:rPr>
        <w:t>为</w:t>
      </w:r>
      <w:r>
        <w:rPr>
          <w:rFonts w:hint="eastAsia"/>
          <w:szCs w:val="21"/>
        </w:rPr>
        <w:t xml:space="preserve"> 5</w:t>
      </w:r>
      <w:r>
        <w:rPr>
          <w:rFonts w:hAnsi="宋体" w:cs="宋体" w:hint="eastAsia"/>
          <w:szCs w:val="21"/>
        </w:rPr>
        <w:t>℃</w:t>
      </w:r>
      <w:r>
        <w:rPr>
          <w:rFonts w:hint="eastAsia"/>
          <w:szCs w:val="21"/>
        </w:rPr>
        <w:t>或</w:t>
      </w:r>
      <w:r>
        <w:rPr>
          <w:szCs w:val="21"/>
        </w:rPr>
        <w:t>4</w:t>
      </w:r>
      <w:r>
        <w:rPr>
          <w:rFonts w:hint="eastAsia"/>
          <w:szCs w:val="21"/>
        </w:rPr>
        <w:t>0</w:t>
      </w:r>
      <w:r>
        <w:rPr>
          <w:rFonts w:hAnsi="宋体" w:cs="宋体" w:hint="eastAsia"/>
          <w:szCs w:val="21"/>
        </w:rPr>
        <w:t>℃</w:t>
      </w:r>
      <w:r>
        <w:rPr>
          <w:rFonts w:hint="eastAsia"/>
          <w:szCs w:val="21"/>
        </w:rPr>
        <w:t>时，</w:t>
      </w:r>
      <w:r>
        <w:rPr>
          <w:rFonts w:hint="eastAsia"/>
          <w:szCs w:val="21"/>
        </w:rPr>
        <w:t>3</w:t>
      </w:r>
      <w:r>
        <w:rPr>
          <w:rFonts w:hint="eastAsia"/>
          <w:szCs w:val="21"/>
        </w:rPr>
        <w:t>次测量值的平均值，</w:t>
      </w:r>
      <w:proofErr w:type="spellStart"/>
      <w:r>
        <w:rPr>
          <w:rFonts w:hint="eastAsia"/>
          <w:szCs w:val="21"/>
        </w:rPr>
        <w:t>ind</w:t>
      </w:r>
      <w:proofErr w:type="spellEnd"/>
      <w:r>
        <w:rPr>
          <w:szCs w:val="21"/>
        </w:rPr>
        <w:t>/ml</w:t>
      </w:r>
      <w:r>
        <w:rPr>
          <w:szCs w:val="21"/>
        </w:rPr>
        <w:t>；</w:t>
      </w:r>
    </w:p>
    <w:p>
      <w:pPr>
        <w:spacing w:line="400" w:lineRule="exact"/>
        <w:ind w:firstLineChars="200" w:firstLine="420"/>
        <w:jc w:val="left"/>
        <w:rPr>
          <w:szCs w:val="21"/>
          <w:vertAlign w:val="subscript"/>
        </w:rPr>
      </w:pPr>
      <w:r>
        <w:rPr>
          <w:rFonts w:hint="eastAsia"/>
          <w:i/>
          <w:szCs w:val="21"/>
        </w:rPr>
        <w:t>C</w:t>
      </w:r>
      <w:r>
        <w:rPr>
          <w:rFonts w:hint="eastAsia"/>
          <w:i/>
          <w:szCs w:val="21"/>
          <w:vertAlign w:val="subscript"/>
        </w:rPr>
        <w:t xml:space="preserve">s </w:t>
      </w:r>
      <w:r>
        <w:rPr>
          <w:szCs w:val="21"/>
        </w:rPr>
        <w:t>—</w:t>
      </w:r>
      <w:r>
        <w:rPr>
          <w:rFonts w:hint="eastAsia"/>
          <w:szCs w:val="21"/>
        </w:rPr>
        <w:t xml:space="preserve"> 20</w:t>
      </w:r>
      <w:r>
        <w:rPr>
          <w:rFonts w:hAnsi="宋体" w:cs="宋体" w:hint="eastAsia"/>
          <w:szCs w:val="21"/>
        </w:rPr>
        <w:t>℃条件下</w:t>
      </w:r>
      <w:r>
        <w:rPr>
          <w:rFonts w:hAnsi="宋体" w:cs="宋体" w:hint="eastAsia"/>
          <w:szCs w:val="21"/>
        </w:rPr>
        <w:t>9</w:t>
      </w:r>
      <w:r>
        <w:rPr>
          <w:rFonts w:hAnsi="宋体" w:cs="宋体" w:hint="eastAsia"/>
          <w:szCs w:val="21"/>
        </w:rPr>
        <w:t>次测量的平均值，</w:t>
      </w:r>
      <w:proofErr w:type="spellStart"/>
      <w:r>
        <w:rPr>
          <w:rFonts w:hint="eastAsia"/>
          <w:szCs w:val="21"/>
        </w:rPr>
        <w:t>ind</w:t>
      </w:r>
      <w:proofErr w:type="spellEnd"/>
      <w:r>
        <w:rPr>
          <w:szCs w:val="21"/>
        </w:rPr>
        <w:t>/ml</w:t>
      </w:r>
      <w:r>
        <w:rPr>
          <w:szCs w:val="21"/>
        </w:rPr>
        <w:t>。</w:t>
      </w:r>
    </w:p>
    <w:p>
      <w:pPr>
        <w:pStyle w:val="af0"/>
        <w:spacing w:before="157" w:after="157" w:line="400" w:lineRule="exact"/>
        <w:jc w:val="left"/>
        <w:outlineLvl w:val="3"/>
        <w:rPr>
          <w:szCs w:val="21"/>
        </w:rPr>
      </w:pPr>
      <w:bookmarkStart w:id="27" w:name="_Toc58856201"/>
      <w:r>
        <w:rPr>
          <w:rFonts w:hint="eastAsia"/>
          <w:szCs w:val="21"/>
        </w:rPr>
        <w:t>4.</w:t>
      </w:r>
      <w:r>
        <w:rPr>
          <w:szCs w:val="21"/>
        </w:rPr>
        <w:t>6</w:t>
      </w:r>
      <w:r>
        <w:rPr>
          <w:rFonts w:hint="eastAsia"/>
          <w:szCs w:val="21"/>
        </w:rPr>
        <w:t>.</w:t>
      </w:r>
      <w:r>
        <w:rPr>
          <w:szCs w:val="21"/>
        </w:rPr>
        <w:t>4最小维护周期</w:t>
      </w:r>
    </w:p>
    <w:p>
      <w:pPr>
        <w:autoSpaceDE w:val="0"/>
        <w:autoSpaceDN w:val="0"/>
        <w:adjustRightInd w:val="0"/>
        <w:spacing w:line="400" w:lineRule="exact"/>
        <w:ind w:firstLineChars="202" w:firstLine="424"/>
        <w:jc w:val="left"/>
        <w:rPr>
          <w:szCs w:val="21"/>
        </w:rPr>
      </w:pPr>
      <w:r>
        <w:rPr>
          <w:rFonts w:ascii="宋体" w:cs="宋体" w:hint="eastAsia"/>
          <w:kern w:val="0"/>
          <w:szCs w:val="21"/>
        </w:rPr>
        <w:t>在整个仪器检测周期中，任何两次对仪器的维护（包括清洁观测窗、添加清洁剂、校准光学定位</w:t>
      </w:r>
      <w:r>
        <w:rPr>
          <w:rFonts w:cs="宋体" w:hint="eastAsia"/>
          <w:szCs w:val="21"/>
        </w:rPr>
        <w:t>及其他维修维护）间隔应≥</w:t>
      </w:r>
      <w:r>
        <w:rPr>
          <w:rFonts w:ascii="Calibri" w:hAnsi="Calibri" w:cs="Calibri"/>
          <w:szCs w:val="21"/>
        </w:rPr>
        <w:t>168h</w:t>
      </w:r>
      <w:r>
        <w:rPr>
          <w:rFonts w:cs="宋体" w:hint="eastAsia"/>
          <w:szCs w:val="21"/>
        </w:rPr>
        <w:t>。</w:t>
      </w:r>
    </w:p>
    <w:p>
      <w:pPr>
        <w:pStyle w:val="af0"/>
        <w:spacing w:before="157" w:after="157" w:line="400" w:lineRule="exact"/>
        <w:jc w:val="left"/>
        <w:outlineLvl w:val="3"/>
        <w:rPr>
          <w:rFonts w:hAnsi="黑体"/>
          <w:szCs w:val="21"/>
        </w:rPr>
      </w:pPr>
      <w:r>
        <w:rPr>
          <w:rFonts w:hAnsi="黑体" w:hint="eastAsia"/>
          <w:szCs w:val="21"/>
        </w:rPr>
        <w:t>4.</w:t>
      </w:r>
      <w:r>
        <w:rPr>
          <w:rFonts w:hAnsi="黑体"/>
          <w:szCs w:val="21"/>
        </w:rPr>
        <w:t>6</w:t>
      </w:r>
      <w:r>
        <w:rPr>
          <w:rFonts w:hAnsi="黑体" w:hint="eastAsia"/>
          <w:szCs w:val="21"/>
        </w:rPr>
        <w:t>.</w:t>
      </w:r>
      <w:r>
        <w:rPr>
          <w:rFonts w:hAnsi="黑体"/>
          <w:szCs w:val="21"/>
        </w:rPr>
        <w:t>5平均无故障连续运行时间</w:t>
      </w:r>
    </w:p>
    <w:p>
      <w:pPr>
        <w:pStyle w:val="ad"/>
        <w:spacing w:line="400" w:lineRule="exact"/>
        <w:ind w:firstLine="420"/>
        <w:rPr>
          <w:szCs w:val="21"/>
        </w:rPr>
      </w:pPr>
      <w:r>
        <w:rPr>
          <w:szCs w:val="21"/>
        </w:rPr>
        <w:t>采用实际水样，连续运行</w:t>
      </w:r>
      <w:r>
        <w:rPr>
          <w:rFonts w:ascii="Times New Roman" w:hint="eastAsia"/>
          <w:szCs w:val="21"/>
        </w:rPr>
        <w:t>720h</w:t>
      </w:r>
      <w:r>
        <w:rPr>
          <w:szCs w:val="21"/>
        </w:rPr>
        <w:t>，</w:t>
      </w:r>
      <w:proofErr w:type="gramStart"/>
      <w:r>
        <w:rPr>
          <w:szCs w:val="21"/>
        </w:rPr>
        <w:t>记录总</w:t>
      </w:r>
      <w:proofErr w:type="gramEnd"/>
      <w:r>
        <w:rPr>
          <w:szCs w:val="21"/>
        </w:rPr>
        <w:t>运行时间</w:t>
      </w:r>
      <w:r>
        <w:rPr>
          <w:rFonts w:ascii="Times New Roman"/>
          <w:szCs w:val="21"/>
        </w:rPr>
        <w:t>（</w:t>
      </w:r>
      <w:r>
        <w:rPr>
          <w:rFonts w:ascii="Times New Roman"/>
          <w:szCs w:val="21"/>
        </w:rPr>
        <w:t>h</w:t>
      </w:r>
      <w:r>
        <w:rPr>
          <w:rFonts w:ascii="Times New Roman"/>
          <w:szCs w:val="21"/>
        </w:rPr>
        <w:t>）</w:t>
      </w:r>
      <w:r>
        <w:rPr>
          <w:szCs w:val="21"/>
        </w:rPr>
        <w:t>和故障次数（次），计算平均无故障连续运行时间</w:t>
      </w:r>
      <w:r>
        <w:rPr>
          <w:rFonts w:ascii="Times New Roman"/>
          <w:szCs w:val="21"/>
        </w:rPr>
        <w:t>(MTBF</w:t>
      </w:r>
      <w:r>
        <w:rPr>
          <w:rFonts w:ascii="Times New Roman"/>
          <w:szCs w:val="21"/>
        </w:rPr>
        <w:t>）</w:t>
      </w:r>
      <w:r>
        <w:rPr>
          <w:rFonts w:ascii="Times New Roman"/>
          <w:szCs w:val="21"/>
        </w:rPr>
        <w:t xml:space="preserve"> </w:t>
      </w:r>
      <w:r>
        <w:rPr>
          <w:szCs w:val="21"/>
        </w:rPr>
        <w:t>。</w:t>
      </w:r>
    </w:p>
    <w:p>
      <w:pPr>
        <w:pStyle w:val="af0"/>
        <w:spacing w:before="157" w:after="157"/>
        <w:ind w:left="425" w:hanging="425"/>
        <w:rPr>
          <w:bCs/>
          <w:szCs w:val="21"/>
        </w:rPr>
      </w:pPr>
      <w:bookmarkStart w:id="28" w:name="_Toc24532"/>
      <w:bookmarkStart w:id="29" w:name="_Toc58856206"/>
      <w:bookmarkEnd w:id="27"/>
      <w:r>
        <w:rPr>
          <w:rFonts w:hint="eastAsia"/>
          <w:bCs/>
          <w:szCs w:val="21"/>
        </w:rPr>
        <w:t>5检验规则</w:t>
      </w:r>
    </w:p>
    <w:p>
      <w:pPr>
        <w:pStyle w:val="af0"/>
        <w:spacing w:before="157" w:after="157"/>
        <w:ind w:left="567" w:hanging="567"/>
        <w:outlineLvl w:val="2"/>
      </w:pPr>
      <w:bookmarkStart w:id="30" w:name="_Toc503361571"/>
      <w:bookmarkStart w:id="31" w:name="_Toc505844957"/>
      <w:bookmarkStart w:id="32" w:name="_Toc503170509"/>
      <w:bookmarkStart w:id="33" w:name="_Toc502667806"/>
      <w:bookmarkStart w:id="34" w:name="_Toc503170676"/>
      <w:r>
        <w:rPr>
          <w:rFonts w:hint="eastAsia"/>
        </w:rPr>
        <w:t xml:space="preserve">5.1 </w:t>
      </w:r>
      <w:r>
        <w:rPr>
          <w:rFonts w:hAnsi="黑体" w:hint="eastAsia"/>
          <w:color w:val="000000"/>
        </w:rPr>
        <w:t>检验</w:t>
      </w:r>
      <w:r>
        <w:rPr>
          <w:rFonts w:hint="eastAsia"/>
        </w:rPr>
        <w:t>分类</w:t>
      </w:r>
      <w:bookmarkEnd w:id="30"/>
      <w:bookmarkEnd w:id="31"/>
      <w:bookmarkEnd w:id="32"/>
      <w:bookmarkEnd w:id="33"/>
      <w:bookmarkEnd w:id="34"/>
    </w:p>
    <w:p>
      <w:pPr>
        <w:pStyle w:val="ad"/>
        <w:ind w:firstLine="420"/>
      </w:pPr>
      <w:r>
        <w:rPr>
          <w:rFonts w:hAnsi="宋体"/>
        </w:rPr>
        <w:t>检验分为出厂检验和型式检验</w:t>
      </w:r>
      <w:r>
        <w:t>。</w:t>
      </w:r>
    </w:p>
    <w:p>
      <w:pPr>
        <w:pStyle w:val="af0"/>
        <w:spacing w:before="157" w:after="157"/>
        <w:ind w:left="567" w:hanging="567"/>
        <w:outlineLvl w:val="2"/>
      </w:pPr>
      <w:bookmarkStart w:id="35" w:name="_Toc502667807"/>
      <w:bookmarkStart w:id="36" w:name="_Toc503170510"/>
      <w:bookmarkStart w:id="37" w:name="_Toc503170677"/>
      <w:bookmarkStart w:id="38" w:name="_Toc503361572"/>
      <w:bookmarkStart w:id="39" w:name="_Toc505844958"/>
      <w:r>
        <w:rPr>
          <w:rFonts w:hint="eastAsia"/>
        </w:rPr>
        <w:t>5.2 出厂</w:t>
      </w:r>
      <w:r>
        <w:rPr>
          <w:rFonts w:hint="eastAsia"/>
          <w:color w:val="000000"/>
        </w:rPr>
        <w:t>检验</w:t>
      </w:r>
      <w:bookmarkEnd w:id="35"/>
      <w:bookmarkEnd w:id="36"/>
      <w:bookmarkEnd w:id="37"/>
      <w:bookmarkEnd w:id="38"/>
      <w:bookmarkEnd w:id="39"/>
    </w:p>
    <w:p>
      <w:pPr>
        <w:pStyle w:val="af0"/>
        <w:spacing w:before="157" w:after="157"/>
        <w:outlineLvl w:val="3"/>
        <w:rPr>
          <w:rFonts w:asciiTheme="minorEastAsia" w:eastAsiaTheme="minorEastAsia" w:hAnsiTheme="minorEastAsia"/>
        </w:rPr>
      </w:pPr>
      <w:r>
        <w:rPr>
          <w:rFonts w:hAnsi="黑体" w:cs="黑体" w:hint="eastAsia"/>
        </w:rPr>
        <w:lastRenderedPageBreak/>
        <w:t>5.2.1</w:t>
      </w:r>
      <w:r>
        <w:rPr>
          <w:rFonts w:asciiTheme="minorEastAsia" w:eastAsiaTheme="minorEastAsia" w:hAnsiTheme="minorEastAsia"/>
        </w:rPr>
        <w:t>仪器由制造厂</w:t>
      </w:r>
      <w:r>
        <w:rPr>
          <w:rFonts w:asciiTheme="minorEastAsia" w:eastAsiaTheme="minorEastAsia" w:hAnsiTheme="minorEastAsia" w:hint="eastAsia"/>
        </w:rPr>
        <w:t>检验</w:t>
      </w:r>
      <w:r>
        <w:rPr>
          <w:rFonts w:asciiTheme="minorEastAsia" w:eastAsiaTheme="minorEastAsia" w:hAnsiTheme="minorEastAsia"/>
        </w:rPr>
        <w:t>合格后，并附有产品合格证方准出厂。</w:t>
      </w:r>
    </w:p>
    <w:p>
      <w:pPr>
        <w:pStyle w:val="af0"/>
        <w:spacing w:before="157" w:after="157"/>
        <w:outlineLvl w:val="3"/>
      </w:pPr>
      <w:r>
        <w:rPr>
          <w:rFonts w:hAnsi="黑体" w:hint="eastAsia"/>
        </w:rPr>
        <w:t>5</w:t>
      </w:r>
      <w:r>
        <w:rPr>
          <w:rFonts w:hAnsi="黑体" w:cs="黑体" w:hint="eastAsia"/>
        </w:rPr>
        <w:t>.2.2</w:t>
      </w:r>
      <w:r>
        <w:rPr>
          <w:rFonts w:asciiTheme="minorEastAsia" w:eastAsiaTheme="minorEastAsia" w:hAnsiTheme="minorEastAsia"/>
        </w:rPr>
        <w:t>出厂检验项目包括</w:t>
      </w:r>
      <w:r>
        <w:rPr>
          <w:rFonts w:asciiTheme="minorEastAsia" w:eastAsiaTheme="minorEastAsia" w:hAnsiTheme="minorEastAsia" w:hint="eastAsia"/>
        </w:rPr>
        <w:t>仪器</w:t>
      </w:r>
      <w:r>
        <w:rPr>
          <w:rFonts w:asciiTheme="minorEastAsia" w:eastAsiaTheme="minorEastAsia" w:hAnsiTheme="minorEastAsia"/>
        </w:rPr>
        <w:t>外观、功能</w:t>
      </w:r>
      <w:r>
        <w:rPr>
          <w:rFonts w:asciiTheme="minorEastAsia" w:eastAsiaTheme="minorEastAsia" w:hAnsiTheme="minorEastAsia" w:hint="eastAsia"/>
        </w:rPr>
        <w:t>要求</w:t>
      </w:r>
      <w:r>
        <w:rPr>
          <w:rFonts w:asciiTheme="minorEastAsia" w:eastAsiaTheme="minorEastAsia" w:hAnsiTheme="minorEastAsia"/>
        </w:rPr>
        <w:t>、</w:t>
      </w:r>
      <w:r>
        <w:rPr>
          <w:rFonts w:asciiTheme="minorEastAsia" w:eastAsiaTheme="minorEastAsia" w:hAnsiTheme="minorEastAsia"/>
          <w:bCs/>
        </w:rPr>
        <w:t>示值误差、</w:t>
      </w:r>
      <w:r>
        <w:rPr>
          <w:rFonts w:asciiTheme="minorEastAsia" w:eastAsiaTheme="minorEastAsia" w:hAnsiTheme="minorEastAsia"/>
        </w:rPr>
        <w:t>重复性。</w:t>
      </w:r>
    </w:p>
    <w:p>
      <w:pPr>
        <w:pStyle w:val="af0"/>
        <w:spacing w:before="157" w:after="157"/>
        <w:ind w:left="567" w:hanging="567"/>
        <w:outlineLvl w:val="2"/>
      </w:pPr>
      <w:bookmarkStart w:id="40" w:name="_Toc503170678"/>
      <w:bookmarkStart w:id="41" w:name="_Toc502667808"/>
      <w:bookmarkStart w:id="42" w:name="_Toc503361573"/>
      <w:bookmarkStart w:id="43" w:name="_Toc505844959"/>
      <w:bookmarkStart w:id="44" w:name="_Toc503170511"/>
      <w:r>
        <w:rPr>
          <w:rFonts w:hint="eastAsia"/>
        </w:rPr>
        <w:t>5.3 型式检验</w:t>
      </w:r>
      <w:bookmarkEnd w:id="40"/>
      <w:bookmarkEnd w:id="41"/>
      <w:bookmarkEnd w:id="42"/>
      <w:bookmarkEnd w:id="43"/>
      <w:bookmarkEnd w:id="44"/>
    </w:p>
    <w:p>
      <w:pPr>
        <w:pStyle w:val="af0"/>
        <w:spacing w:before="157" w:after="157"/>
        <w:outlineLvl w:val="3"/>
      </w:pPr>
      <w:r>
        <w:rPr>
          <w:rFonts w:hint="eastAsia"/>
        </w:rPr>
        <w:t>5.3.1 检验时机</w:t>
      </w:r>
    </w:p>
    <w:p>
      <w:pPr>
        <w:pStyle w:val="ad"/>
        <w:spacing w:line="400" w:lineRule="exact"/>
        <w:ind w:firstLine="420"/>
        <w:rPr>
          <w:szCs w:val="21"/>
        </w:rPr>
      </w:pPr>
      <w:r>
        <w:rPr>
          <w:szCs w:val="21"/>
        </w:rPr>
        <w:t>具有下列条件之一时</w:t>
      </w:r>
      <w:r>
        <w:rPr>
          <w:rFonts w:hint="eastAsia"/>
          <w:szCs w:val="21"/>
        </w:rPr>
        <w:t>应</w:t>
      </w:r>
      <w:r>
        <w:rPr>
          <w:szCs w:val="21"/>
        </w:rPr>
        <w:t>进行型式检验：</w:t>
      </w:r>
    </w:p>
    <w:p>
      <w:pPr>
        <w:pStyle w:val="ad"/>
        <w:spacing w:line="400" w:lineRule="exact"/>
        <w:ind w:firstLine="420"/>
        <w:rPr>
          <w:szCs w:val="21"/>
        </w:rPr>
      </w:pPr>
      <w:r>
        <w:rPr>
          <w:rFonts w:ascii="Times New Roman"/>
          <w:szCs w:val="21"/>
        </w:rPr>
        <w:t>a</w:t>
      </w:r>
      <w:r>
        <w:rPr>
          <w:rFonts w:ascii="Times New Roman" w:hint="eastAsia"/>
          <w:szCs w:val="21"/>
        </w:rPr>
        <w:t>）</w:t>
      </w:r>
      <w:r>
        <w:rPr>
          <w:szCs w:val="21"/>
        </w:rPr>
        <w:t>试制的新产品；</w:t>
      </w:r>
    </w:p>
    <w:p>
      <w:pPr>
        <w:pStyle w:val="ad"/>
        <w:spacing w:line="400" w:lineRule="exact"/>
        <w:ind w:firstLine="420"/>
        <w:rPr>
          <w:szCs w:val="21"/>
        </w:rPr>
      </w:pPr>
      <w:r>
        <w:rPr>
          <w:rFonts w:ascii="Times New Roman"/>
          <w:szCs w:val="21"/>
        </w:rPr>
        <w:t>b</w:t>
      </w:r>
      <w:r>
        <w:rPr>
          <w:rFonts w:ascii="Times New Roman" w:hint="eastAsia"/>
          <w:szCs w:val="21"/>
        </w:rPr>
        <w:t>）</w:t>
      </w:r>
      <w:r>
        <w:rPr>
          <w:szCs w:val="21"/>
        </w:rPr>
        <w:t>当设计、工艺、材料的改变影响到产品性能时；</w:t>
      </w:r>
    </w:p>
    <w:p>
      <w:pPr>
        <w:pStyle w:val="ad"/>
        <w:spacing w:line="400" w:lineRule="exact"/>
        <w:ind w:firstLine="420"/>
        <w:rPr>
          <w:szCs w:val="21"/>
        </w:rPr>
      </w:pPr>
      <w:r>
        <w:rPr>
          <w:rFonts w:ascii="Times New Roman"/>
          <w:szCs w:val="21"/>
        </w:rPr>
        <w:t>c</w:t>
      </w:r>
      <w:r>
        <w:rPr>
          <w:rFonts w:ascii="Times New Roman" w:hint="eastAsia"/>
          <w:szCs w:val="21"/>
        </w:rPr>
        <w:t>）</w:t>
      </w:r>
      <w:r>
        <w:rPr>
          <w:szCs w:val="21"/>
        </w:rPr>
        <w:t>产品停产一年后再次生产时；</w:t>
      </w:r>
    </w:p>
    <w:p>
      <w:pPr>
        <w:pStyle w:val="ad"/>
        <w:spacing w:line="400" w:lineRule="exact"/>
        <w:ind w:firstLine="420"/>
        <w:rPr>
          <w:szCs w:val="21"/>
        </w:rPr>
      </w:pPr>
      <w:r>
        <w:rPr>
          <w:rFonts w:ascii="Times New Roman"/>
          <w:szCs w:val="21"/>
        </w:rPr>
        <w:t>d</w:t>
      </w:r>
      <w:r>
        <w:rPr>
          <w:rFonts w:ascii="Times New Roman" w:hint="eastAsia"/>
          <w:szCs w:val="21"/>
        </w:rPr>
        <w:t>）</w:t>
      </w:r>
      <w:r>
        <w:rPr>
          <w:szCs w:val="21"/>
        </w:rPr>
        <w:t>产品转厂时；</w:t>
      </w:r>
    </w:p>
    <w:p>
      <w:pPr>
        <w:pStyle w:val="ad"/>
        <w:spacing w:line="400" w:lineRule="exact"/>
        <w:ind w:firstLine="420"/>
        <w:rPr>
          <w:szCs w:val="21"/>
        </w:rPr>
      </w:pPr>
      <w:r>
        <w:rPr>
          <w:rFonts w:ascii="Times New Roman"/>
          <w:szCs w:val="21"/>
        </w:rPr>
        <w:t>e</w:t>
      </w:r>
      <w:r>
        <w:rPr>
          <w:rFonts w:ascii="Times New Roman" w:hint="eastAsia"/>
          <w:szCs w:val="21"/>
        </w:rPr>
        <w:t>）</w:t>
      </w:r>
      <w:r>
        <w:rPr>
          <w:szCs w:val="21"/>
        </w:rPr>
        <w:t>成批生产产品每年进行一次的定期抽检；</w:t>
      </w:r>
    </w:p>
    <w:p>
      <w:pPr>
        <w:pStyle w:val="ad"/>
        <w:spacing w:line="400" w:lineRule="exact"/>
        <w:ind w:firstLine="420"/>
        <w:rPr>
          <w:szCs w:val="21"/>
        </w:rPr>
      </w:pPr>
      <w:r>
        <w:rPr>
          <w:rFonts w:ascii="Times New Roman"/>
          <w:szCs w:val="21"/>
        </w:rPr>
        <w:t>f</w:t>
      </w:r>
      <w:r>
        <w:rPr>
          <w:rFonts w:ascii="Times New Roman" w:hint="eastAsia"/>
          <w:szCs w:val="21"/>
        </w:rPr>
        <w:t>）</w:t>
      </w:r>
      <w:r>
        <w:rPr>
          <w:szCs w:val="21"/>
        </w:rPr>
        <w:t>同类产品评比时。</w:t>
      </w:r>
    </w:p>
    <w:p>
      <w:pPr>
        <w:pStyle w:val="af0"/>
        <w:spacing w:before="157" w:after="157"/>
        <w:outlineLvl w:val="3"/>
      </w:pPr>
      <w:r>
        <w:rPr>
          <w:rFonts w:hAnsi="黑体" w:cs="黑体" w:hint="eastAsia"/>
        </w:rPr>
        <w:t>5.3.2</w:t>
      </w:r>
      <w:r>
        <w:rPr>
          <w:rFonts w:hint="eastAsia"/>
        </w:rPr>
        <w:t>检验项目</w:t>
      </w:r>
    </w:p>
    <w:p>
      <w:pPr>
        <w:pStyle w:val="ad"/>
        <w:ind w:firstLine="420"/>
      </w:pPr>
      <w:r>
        <w:t>型式试验项目为本文件规定的所有项目。</w:t>
      </w:r>
    </w:p>
    <w:p>
      <w:pPr>
        <w:pStyle w:val="af0"/>
        <w:spacing w:before="157" w:after="157"/>
        <w:outlineLvl w:val="3"/>
        <w:rPr>
          <w:rFonts w:hAnsi="黑体" w:cs="黑体"/>
        </w:rPr>
      </w:pPr>
      <w:r>
        <w:rPr>
          <w:rFonts w:hAnsi="黑体" w:cs="黑体" w:hint="eastAsia"/>
        </w:rPr>
        <w:t xml:space="preserve">5.3.3 </w:t>
      </w:r>
      <w:r>
        <w:rPr>
          <w:rFonts w:hAnsi="宋体" w:hint="eastAsia"/>
          <w:color w:val="000000"/>
        </w:rPr>
        <w:t>抽样方案</w:t>
      </w:r>
    </w:p>
    <w:p>
      <w:pPr>
        <w:pStyle w:val="ad"/>
        <w:ind w:firstLine="420"/>
      </w:pPr>
      <w:r>
        <w:rPr>
          <w:rFonts w:hAnsi="宋体"/>
        </w:rPr>
        <w:t>仪器型式检验每次抽样不得少于3台</w:t>
      </w:r>
      <w:r>
        <w:t>。</w:t>
      </w:r>
    </w:p>
    <w:p>
      <w:pPr>
        <w:pStyle w:val="af0"/>
        <w:spacing w:before="157" w:after="157"/>
        <w:outlineLvl w:val="3"/>
        <w:rPr>
          <w:rFonts w:hAnsi="黑体" w:cs="黑体"/>
        </w:rPr>
      </w:pPr>
      <w:r>
        <w:rPr>
          <w:rFonts w:hAnsi="黑体" w:cs="黑体" w:hint="eastAsia"/>
        </w:rPr>
        <w:t>5.3.4 判定规则</w:t>
      </w:r>
    </w:p>
    <w:p>
      <w:pPr>
        <w:pStyle w:val="ad"/>
        <w:ind w:firstLine="420"/>
        <w:rPr>
          <w:rFonts w:hAnsi="宋体"/>
        </w:rPr>
      </w:pPr>
      <w:r>
        <w:rPr>
          <w:rFonts w:hAnsi="宋体"/>
        </w:rPr>
        <w:t>仪器型式检验中，试验结果的判断</w:t>
      </w:r>
      <w:r>
        <w:t>原则</w:t>
      </w:r>
      <w:r>
        <w:rPr>
          <w:rFonts w:hAnsi="宋体"/>
        </w:rPr>
        <w:t>及处理内容如下：</w:t>
      </w:r>
    </w:p>
    <w:p>
      <w:pPr>
        <w:pStyle w:val="ad"/>
        <w:spacing w:line="400" w:lineRule="exact"/>
        <w:ind w:firstLine="420"/>
        <w:rPr>
          <w:szCs w:val="21"/>
        </w:rPr>
      </w:pPr>
      <w:r>
        <w:rPr>
          <w:rFonts w:ascii="Times New Roman"/>
          <w:szCs w:val="21"/>
        </w:rPr>
        <w:t>a</w:t>
      </w:r>
      <w:r>
        <w:rPr>
          <w:rFonts w:ascii="Times New Roman" w:hint="eastAsia"/>
          <w:szCs w:val="21"/>
        </w:rPr>
        <w:t>）</w:t>
      </w:r>
      <w:r>
        <w:rPr>
          <w:szCs w:val="21"/>
        </w:rPr>
        <w:t>出现一次非偶发性故障则判为不合格；</w:t>
      </w:r>
    </w:p>
    <w:p>
      <w:pPr>
        <w:pStyle w:val="ad"/>
        <w:spacing w:line="400" w:lineRule="exact"/>
        <w:ind w:firstLine="420"/>
        <w:rPr>
          <w:szCs w:val="21"/>
        </w:rPr>
      </w:pPr>
      <w:r>
        <w:rPr>
          <w:rFonts w:ascii="Times New Roman"/>
          <w:szCs w:val="21"/>
        </w:rPr>
        <w:t>b</w:t>
      </w:r>
      <w:r>
        <w:rPr>
          <w:rFonts w:ascii="Times New Roman" w:hint="eastAsia"/>
          <w:szCs w:val="21"/>
        </w:rPr>
        <w:t>）</w:t>
      </w:r>
      <w:r>
        <w:rPr>
          <w:szCs w:val="21"/>
        </w:rPr>
        <w:t>若不能判断故障的类别，则将故障记入总故障数内。并应另抽取</w:t>
      </w:r>
      <w:r>
        <w:rPr>
          <w:rFonts w:ascii="Times New Roman"/>
          <w:szCs w:val="21"/>
        </w:rPr>
        <w:t>3</w:t>
      </w:r>
      <w:r>
        <w:rPr>
          <w:szCs w:val="21"/>
        </w:rPr>
        <w:t>台样机，重新进行该项目的全部试验，若出现同样故障，则判本次试验不合格。若出现其他偶发性故障，则再记入本次检验的总故障数内；</w:t>
      </w:r>
    </w:p>
    <w:p>
      <w:pPr>
        <w:pStyle w:val="ad"/>
        <w:spacing w:line="400" w:lineRule="exact"/>
        <w:ind w:firstLine="420"/>
        <w:rPr>
          <w:szCs w:val="21"/>
        </w:rPr>
      </w:pPr>
      <w:r>
        <w:rPr>
          <w:rFonts w:ascii="Times New Roman"/>
          <w:szCs w:val="21"/>
        </w:rPr>
        <w:t>c</w:t>
      </w:r>
      <w:r>
        <w:rPr>
          <w:rFonts w:ascii="Times New Roman" w:hint="eastAsia"/>
          <w:szCs w:val="21"/>
        </w:rPr>
        <w:t>）</w:t>
      </w:r>
      <w:r>
        <w:rPr>
          <w:szCs w:val="21"/>
        </w:rPr>
        <w:t>在一次检验中，相同的偶发性故障出现</w:t>
      </w:r>
      <w:r>
        <w:rPr>
          <w:rFonts w:ascii="Times New Roman"/>
          <w:szCs w:val="21"/>
        </w:rPr>
        <w:t>2</w:t>
      </w:r>
      <w:r>
        <w:rPr>
          <w:szCs w:val="21"/>
        </w:rPr>
        <w:t>次的则判为不合格；不相同的偶发性故障总数超过</w:t>
      </w:r>
      <w:r>
        <w:rPr>
          <w:rFonts w:ascii="Times New Roman"/>
          <w:szCs w:val="21"/>
        </w:rPr>
        <w:t>3</w:t>
      </w:r>
      <w:r>
        <w:rPr>
          <w:szCs w:val="21"/>
        </w:rPr>
        <w:t>次的判为不合格；</w:t>
      </w:r>
    </w:p>
    <w:p>
      <w:pPr>
        <w:pStyle w:val="ad"/>
        <w:spacing w:line="400" w:lineRule="exact"/>
        <w:ind w:firstLine="420"/>
        <w:rPr>
          <w:szCs w:val="21"/>
        </w:rPr>
      </w:pPr>
      <w:r>
        <w:rPr>
          <w:rFonts w:ascii="Times New Roman"/>
          <w:szCs w:val="21"/>
        </w:rPr>
        <w:t>d</w:t>
      </w:r>
      <w:r>
        <w:rPr>
          <w:rFonts w:ascii="Times New Roman" w:hint="eastAsia"/>
          <w:szCs w:val="21"/>
        </w:rPr>
        <w:t>）</w:t>
      </w:r>
      <w:r>
        <w:rPr>
          <w:szCs w:val="21"/>
        </w:rPr>
        <w:t>对偶发性故障允许修复，修复后</w:t>
      </w:r>
      <w:r>
        <w:rPr>
          <w:rFonts w:hint="eastAsia"/>
          <w:szCs w:val="21"/>
        </w:rPr>
        <w:t>须</w:t>
      </w:r>
      <w:r>
        <w:rPr>
          <w:szCs w:val="21"/>
        </w:rPr>
        <w:t>重新进行该性能项目的全部试验；</w:t>
      </w:r>
    </w:p>
    <w:p>
      <w:pPr>
        <w:pStyle w:val="ad"/>
        <w:spacing w:line="400" w:lineRule="exact"/>
        <w:ind w:firstLine="420"/>
        <w:rPr>
          <w:szCs w:val="21"/>
        </w:rPr>
      </w:pPr>
      <w:r>
        <w:rPr>
          <w:rFonts w:ascii="Times New Roman"/>
          <w:szCs w:val="21"/>
        </w:rPr>
        <w:t>e</w:t>
      </w:r>
      <w:r>
        <w:rPr>
          <w:rFonts w:ascii="Times New Roman" w:hint="eastAsia"/>
          <w:szCs w:val="21"/>
        </w:rPr>
        <w:t>）</w:t>
      </w:r>
      <w:r>
        <w:rPr>
          <w:szCs w:val="21"/>
        </w:rPr>
        <w:t>仪器抽样</w:t>
      </w:r>
      <w:r>
        <w:rPr>
          <w:rFonts w:hint="eastAsia"/>
          <w:szCs w:val="21"/>
        </w:rPr>
        <w:t>型</w:t>
      </w:r>
      <w:r>
        <w:rPr>
          <w:szCs w:val="21"/>
        </w:rPr>
        <w:t>式检验判为不合格时，应对整批产品进行分析，采取措施，进行返修后，重新抽取样机进行第二次试验，若仍不合格，则停止此产品生产并进行整顿。</w:t>
      </w:r>
    </w:p>
    <w:bookmarkEnd w:id="28"/>
    <w:bookmarkEnd w:id="29"/>
    <w:p>
      <w:pPr>
        <w:pStyle w:val="af0"/>
        <w:spacing w:before="157" w:after="157"/>
        <w:ind w:left="425" w:hanging="425"/>
        <w:rPr>
          <w:rFonts w:ascii="Times New Roman"/>
          <w:szCs w:val="21"/>
        </w:rPr>
      </w:pPr>
      <w:r>
        <w:rPr>
          <w:rFonts w:hint="eastAsia"/>
          <w:szCs w:val="21"/>
        </w:rPr>
        <w:t>6 标志、</w:t>
      </w:r>
      <w:r>
        <w:rPr>
          <w:rFonts w:hAnsi="宋体" w:hint="eastAsia"/>
          <w:color w:val="000000" w:themeColor="text1"/>
          <w:szCs w:val="21"/>
        </w:rPr>
        <w:t>包装</w:t>
      </w:r>
      <w:r>
        <w:rPr>
          <w:rFonts w:hint="eastAsia"/>
          <w:szCs w:val="21"/>
        </w:rPr>
        <w:t>、运输和贮存</w:t>
      </w:r>
    </w:p>
    <w:p>
      <w:pPr>
        <w:pStyle w:val="af0"/>
        <w:spacing w:before="157" w:after="157"/>
        <w:ind w:left="567" w:hanging="567"/>
        <w:outlineLvl w:val="2"/>
      </w:pPr>
      <w:bookmarkStart w:id="45" w:name="_Toc488336033"/>
      <w:r>
        <w:rPr>
          <w:rFonts w:hint="eastAsia"/>
        </w:rPr>
        <w:t>6.1 仪器标志</w:t>
      </w:r>
      <w:bookmarkEnd w:id="45"/>
    </w:p>
    <w:p>
      <w:pPr>
        <w:pStyle w:val="ad"/>
        <w:spacing w:line="400" w:lineRule="exact"/>
        <w:ind w:firstLine="420"/>
        <w:rPr>
          <w:szCs w:val="21"/>
        </w:rPr>
      </w:pPr>
      <w:r>
        <w:rPr>
          <w:szCs w:val="21"/>
        </w:rPr>
        <w:t>仪器在适当的明显位置固定铭牌，其上应有如下标志：</w:t>
      </w:r>
    </w:p>
    <w:p>
      <w:pPr>
        <w:pStyle w:val="ad"/>
        <w:spacing w:line="400" w:lineRule="exact"/>
        <w:ind w:firstLine="420"/>
        <w:rPr>
          <w:szCs w:val="21"/>
        </w:rPr>
      </w:pPr>
      <w:r>
        <w:rPr>
          <w:rFonts w:ascii="Times New Roman"/>
          <w:szCs w:val="21"/>
        </w:rPr>
        <w:t>a</w:t>
      </w:r>
      <w:r>
        <w:rPr>
          <w:rFonts w:ascii="Times New Roman" w:hint="eastAsia"/>
          <w:szCs w:val="21"/>
        </w:rPr>
        <w:t>）</w:t>
      </w:r>
      <w:r>
        <w:rPr>
          <w:szCs w:val="21"/>
        </w:rPr>
        <w:t xml:space="preserve">制造厂名称、地址； </w:t>
      </w:r>
    </w:p>
    <w:p>
      <w:pPr>
        <w:pStyle w:val="ad"/>
        <w:spacing w:line="400" w:lineRule="exact"/>
        <w:ind w:firstLine="420"/>
        <w:rPr>
          <w:szCs w:val="21"/>
        </w:rPr>
      </w:pPr>
      <w:r>
        <w:rPr>
          <w:rFonts w:ascii="Times New Roman"/>
          <w:szCs w:val="21"/>
        </w:rPr>
        <w:t>b</w:t>
      </w:r>
      <w:r>
        <w:rPr>
          <w:rFonts w:ascii="Times New Roman" w:hint="eastAsia"/>
          <w:szCs w:val="21"/>
        </w:rPr>
        <w:t>）</w:t>
      </w:r>
      <w:r>
        <w:rPr>
          <w:szCs w:val="21"/>
        </w:rPr>
        <w:t>仪器名称、型号规格；</w:t>
      </w:r>
    </w:p>
    <w:p>
      <w:pPr>
        <w:pStyle w:val="ad"/>
        <w:spacing w:line="400" w:lineRule="exact"/>
        <w:ind w:firstLine="420"/>
        <w:rPr>
          <w:szCs w:val="21"/>
        </w:rPr>
      </w:pPr>
      <w:r>
        <w:rPr>
          <w:rFonts w:ascii="Times New Roman"/>
          <w:szCs w:val="21"/>
        </w:rPr>
        <w:t>c</w:t>
      </w:r>
      <w:r>
        <w:rPr>
          <w:rFonts w:ascii="Times New Roman" w:hint="eastAsia"/>
          <w:szCs w:val="21"/>
        </w:rPr>
        <w:t>）</w:t>
      </w:r>
      <w:r>
        <w:rPr>
          <w:szCs w:val="21"/>
        </w:rPr>
        <w:t>供电电源；</w:t>
      </w:r>
    </w:p>
    <w:p>
      <w:pPr>
        <w:pStyle w:val="ad"/>
        <w:spacing w:line="400" w:lineRule="exact"/>
        <w:ind w:firstLine="420"/>
        <w:rPr>
          <w:szCs w:val="21"/>
        </w:rPr>
      </w:pPr>
      <w:r>
        <w:rPr>
          <w:rFonts w:ascii="Times New Roman"/>
          <w:szCs w:val="21"/>
        </w:rPr>
        <w:lastRenderedPageBreak/>
        <w:t>d</w:t>
      </w:r>
      <w:r>
        <w:rPr>
          <w:rFonts w:ascii="Times New Roman" w:hint="eastAsia"/>
          <w:szCs w:val="21"/>
        </w:rPr>
        <w:t>）</w:t>
      </w:r>
      <w:r>
        <w:rPr>
          <w:szCs w:val="21"/>
        </w:rPr>
        <w:t>出厂编号、 制造日期；</w:t>
      </w:r>
    </w:p>
    <w:p>
      <w:pPr>
        <w:pStyle w:val="ad"/>
        <w:spacing w:line="400" w:lineRule="exact"/>
        <w:ind w:firstLine="420"/>
        <w:rPr>
          <w:szCs w:val="21"/>
        </w:rPr>
      </w:pPr>
      <w:r>
        <w:rPr>
          <w:rFonts w:ascii="Times New Roman"/>
          <w:szCs w:val="21"/>
        </w:rPr>
        <w:t>e</w:t>
      </w:r>
      <w:r>
        <w:rPr>
          <w:rFonts w:ascii="Times New Roman" w:hint="eastAsia"/>
          <w:szCs w:val="21"/>
        </w:rPr>
        <w:t>）</w:t>
      </w:r>
      <w:r>
        <w:rPr>
          <w:szCs w:val="21"/>
        </w:rPr>
        <w:t xml:space="preserve"> 必须标志的技术参数；</w:t>
      </w:r>
    </w:p>
    <w:p>
      <w:pPr>
        <w:pStyle w:val="ad"/>
        <w:spacing w:line="400" w:lineRule="exact"/>
        <w:ind w:firstLine="420"/>
        <w:rPr>
          <w:szCs w:val="21"/>
        </w:rPr>
      </w:pPr>
      <w:r>
        <w:rPr>
          <w:rFonts w:ascii="Times New Roman"/>
          <w:szCs w:val="21"/>
        </w:rPr>
        <w:t>f</w:t>
      </w:r>
      <w:r>
        <w:rPr>
          <w:rFonts w:ascii="Times New Roman" w:hint="eastAsia"/>
          <w:szCs w:val="21"/>
        </w:rPr>
        <w:t>）</w:t>
      </w:r>
      <w:r>
        <w:rPr>
          <w:szCs w:val="21"/>
        </w:rPr>
        <w:t>有关法规规定的其他信息。</w:t>
      </w:r>
    </w:p>
    <w:p>
      <w:pPr>
        <w:pStyle w:val="af0"/>
        <w:spacing w:before="157" w:after="157"/>
        <w:ind w:left="567" w:hanging="567"/>
        <w:outlineLvl w:val="2"/>
      </w:pPr>
      <w:bookmarkStart w:id="46" w:name="_Toc488336034"/>
      <w:r>
        <w:rPr>
          <w:rFonts w:hint="eastAsia"/>
        </w:rPr>
        <w:t>6.2 包装标志</w:t>
      </w:r>
      <w:bookmarkEnd w:id="46"/>
    </w:p>
    <w:p>
      <w:pPr>
        <w:pStyle w:val="af0"/>
        <w:spacing w:before="157" w:after="157"/>
        <w:outlineLvl w:val="3"/>
      </w:pPr>
      <w:r>
        <w:rPr>
          <w:rFonts w:hAnsi="黑体" w:cs="黑体" w:hint="eastAsia"/>
        </w:rPr>
        <w:t>6.2.1</w:t>
      </w:r>
      <w:r>
        <w:t xml:space="preserve"> 仪器</w:t>
      </w:r>
      <w:r>
        <w:rPr>
          <w:rFonts w:hAnsi="宋体"/>
          <w:color w:val="000000"/>
        </w:rPr>
        <w:t>包装</w:t>
      </w:r>
      <w:r>
        <w:t>应执行</w:t>
      </w:r>
      <w:r>
        <w:rPr>
          <w:rFonts w:ascii="Times New Roman"/>
        </w:rPr>
        <w:t>GB/T 13384-2008</w:t>
      </w:r>
      <w:r>
        <w:t>。</w:t>
      </w:r>
    </w:p>
    <w:p>
      <w:pPr>
        <w:pStyle w:val="af0"/>
        <w:spacing w:before="157" w:after="157"/>
        <w:outlineLvl w:val="3"/>
      </w:pPr>
      <w:r>
        <w:rPr>
          <w:rFonts w:hAnsi="黑体" w:cs="黑体" w:hint="eastAsia"/>
        </w:rPr>
        <w:t xml:space="preserve">6.2.2 </w:t>
      </w:r>
      <w:r>
        <w:t>包装箱的标志应清晰、牢固，内容如下：</w:t>
      </w:r>
    </w:p>
    <w:p>
      <w:pPr>
        <w:pStyle w:val="ad"/>
        <w:spacing w:line="400" w:lineRule="exact"/>
        <w:ind w:firstLine="420"/>
        <w:rPr>
          <w:szCs w:val="21"/>
        </w:rPr>
      </w:pPr>
      <w:r>
        <w:rPr>
          <w:rFonts w:ascii="Times New Roman"/>
          <w:szCs w:val="21"/>
        </w:rPr>
        <w:t>a</w:t>
      </w:r>
      <w:r>
        <w:rPr>
          <w:rFonts w:ascii="Times New Roman" w:hint="eastAsia"/>
          <w:szCs w:val="21"/>
        </w:rPr>
        <w:t>）</w:t>
      </w:r>
      <w:r>
        <w:rPr>
          <w:szCs w:val="21"/>
        </w:rPr>
        <w:t xml:space="preserve"> 制造厂名称、地址；</w:t>
      </w:r>
    </w:p>
    <w:p>
      <w:pPr>
        <w:pStyle w:val="ad"/>
        <w:spacing w:line="400" w:lineRule="exact"/>
        <w:ind w:firstLine="420"/>
        <w:rPr>
          <w:szCs w:val="21"/>
        </w:rPr>
      </w:pPr>
      <w:r>
        <w:rPr>
          <w:rFonts w:ascii="Times New Roman"/>
          <w:szCs w:val="21"/>
        </w:rPr>
        <w:t>b</w:t>
      </w:r>
      <w:r>
        <w:rPr>
          <w:rFonts w:ascii="Times New Roman" w:hint="eastAsia"/>
          <w:szCs w:val="21"/>
        </w:rPr>
        <w:t>）</w:t>
      </w:r>
      <w:r>
        <w:rPr>
          <w:szCs w:val="21"/>
        </w:rPr>
        <w:t>仪器名称、型号规格；</w:t>
      </w:r>
    </w:p>
    <w:p>
      <w:pPr>
        <w:pStyle w:val="ad"/>
        <w:spacing w:line="400" w:lineRule="exact"/>
        <w:ind w:firstLine="420"/>
        <w:rPr>
          <w:rFonts w:ascii="Times New Roman"/>
          <w:szCs w:val="21"/>
        </w:rPr>
      </w:pPr>
      <w:r>
        <w:rPr>
          <w:rFonts w:ascii="Times New Roman"/>
          <w:szCs w:val="21"/>
        </w:rPr>
        <w:t>c</w:t>
      </w:r>
      <w:r>
        <w:rPr>
          <w:rFonts w:ascii="Times New Roman" w:hint="eastAsia"/>
          <w:szCs w:val="21"/>
        </w:rPr>
        <w:t>）</w:t>
      </w:r>
      <w:r>
        <w:rPr>
          <w:rFonts w:ascii="Times New Roman"/>
          <w:szCs w:val="21"/>
        </w:rPr>
        <w:t>仪器外形：长</w:t>
      </w:r>
      <w:r>
        <w:rPr>
          <w:rFonts w:ascii="Times New Roman"/>
          <w:szCs w:val="21"/>
        </w:rPr>
        <w:t>×</w:t>
      </w:r>
      <w:r>
        <w:rPr>
          <w:rFonts w:ascii="Times New Roman"/>
          <w:szCs w:val="21"/>
        </w:rPr>
        <w:t>宽</w:t>
      </w:r>
      <w:r>
        <w:rPr>
          <w:rFonts w:ascii="Times New Roman"/>
          <w:szCs w:val="21"/>
        </w:rPr>
        <w:t>×</w:t>
      </w:r>
      <w:r>
        <w:rPr>
          <w:rFonts w:ascii="Times New Roman"/>
          <w:szCs w:val="21"/>
        </w:rPr>
        <w:t>高，单位为毫米</w:t>
      </w:r>
      <w:r>
        <w:rPr>
          <w:rFonts w:ascii="Times New Roman" w:hint="eastAsia"/>
          <w:szCs w:val="21"/>
        </w:rPr>
        <w:t>(</w:t>
      </w:r>
      <w:r>
        <w:rPr>
          <w:rFonts w:ascii="Times New Roman"/>
          <w:szCs w:val="21"/>
        </w:rPr>
        <w:t>mm</w:t>
      </w:r>
      <w:r>
        <w:rPr>
          <w:rFonts w:ascii="Times New Roman" w:hint="eastAsia"/>
          <w:szCs w:val="21"/>
        </w:rPr>
        <w:t>）</w:t>
      </w:r>
      <w:r>
        <w:rPr>
          <w:rFonts w:ascii="Times New Roman"/>
          <w:szCs w:val="21"/>
        </w:rPr>
        <w:t>；毛重和净重，单位为</w:t>
      </w:r>
      <w:proofErr w:type="gramStart"/>
      <w:r>
        <w:rPr>
          <w:rFonts w:ascii="Times New Roman"/>
          <w:szCs w:val="21"/>
        </w:rPr>
        <w:t>千克</w:t>
      </w:r>
      <w:r>
        <w:rPr>
          <w:rFonts w:ascii="Times New Roman" w:hint="eastAsia"/>
          <w:szCs w:val="21"/>
        </w:rPr>
        <w:t>(</w:t>
      </w:r>
      <w:proofErr w:type="gramEnd"/>
      <w:r>
        <w:rPr>
          <w:rFonts w:ascii="Times New Roman" w:hint="eastAsia"/>
          <w:szCs w:val="21"/>
        </w:rPr>
        <w:t>k</w:t>
      </w:r>
      <w:r>
        <w:rPr>
          <w:rFonts w:ascii="Times New Roman"/>
          <w:szCs w:val="21"/>
        </w:rPr>
        <w:t>g</w:t>
      </w:r>
      <w:r>
        <w:rPr>
          <w:rFonts w:ascii="Times New Roman" w:hint="eastAsia"/>
          <w:szCs w:val="21"/>
        </w:rPr>
        <w:t>）</w:t>
      </w:r>
      <w:r>
        <w:rPr>
          <w:rFonts w:ascii="Times New Roman"/>
          <w:szCs w:val="21"/>
        </w:rPr>
        <w:t>；</w:t>
      </w:r>
    </w:p>
    <w:p>
      <w:pPr>
        <w:pStyle w:val="ad"/>
        <w:spacing w:line="400" w:lineRule="exact"/>
        <w:ind w:firstLine="420"/>
        <w:rPr>
          <w:rFonts w:ascii="Times New Roman"/>
          <w:szCs w:val="21"/>
        </w:rPr>
      </w:pPr>
      <w:r>
        <w:rPr>
          <w:rFonts w:ascii="Times New Roman"/>
          <w:szCs w:val="21"/>
        </w:rPr>
        <w:t>d</w:t>
      </w:r>
      <w:r>
        <w:rPr>
          <w:rFonts w:ascii="Times New Roman" w:hint="eastAsia"/>
          <w:szCs w:val="21"/>
        </w:rPr>
        <w:t>）</w:t>
      </w:r>
      <w:r>
        <w:rPr>
          <w:rFonts w:ascii="Times New Roman"/>
          <w:szCs w:val="21"/>
        </w:rPr>
        <w:t>出厂编号、包装箱序号、数量及出厂日期；</w:t>
      </w:r>
    </w:p>
    <w:p>
      <w:pPr>
        <w:pStyle w:val="ad"/>
        <w:spacing w:line="400" w:lineRule="exact"/>
        <w:ind w:firstLine="420"/>
        <w:rPr>
          <w:rFonts w:ascii="Times New Roman"/>
          <w:szCs w:val="21"/>
        </w:rPr>
      </w:pPr>
      <w:r>
        <w:rPr>
          <w:rFonts w:ascii="Times New Roman"/>
          <w:szCs w:val="21"/>
        </w:rPr>
        <w:t>e</w:t>
      </w:r>
      <w:r>
        <w:rPr>
          <w:rFonts w:ascii="Times New Roman" w:hint="eastAsia"/>
          <w:szCs w:val="21"/>
        </w:rPr>
        <w:t>）</w:t>
      </w:r>
      <w:r>
        <w:rPr>
          <w:rFonts w:ascii="Times New Roman"/>
          <w:szCs w:val="21"/>
        </w:rPr>
        <w:t>包装储运图示标志：</w:t>
      </w:r>
      <w:r>
        <w:rPr>
          <w:rFonts w:ascii="Times New Roman"/>
          <w:szCs w:val="21"/>
        </w:rPr>
        <w:t>“</w:t>
      </w:r>
      <w:r>
        <w:rPr>
          <w:rFonts w:ascii="Times New Roman"/>
          <w:szCs w:val="21"/>
        </w:rPr>
        <w:t>易碎物品</w:t>
      </w:r>
      <w:r>
        <w:rPr>
          <w:rFonts w:ascii="Times New Roman"/>
          <w:szCs w:val="21"/>
        </w:rPr>
        <w:t>”</w:t>
      </w:r>
      <w:r>
        <w:rPr>
          <w:rFonts w:ascii="Times New Roman"/>
          <w:szCs w:val="21"/>
        </w:rPr>
        <w:t>、</w:t>
      </w:r>
      <w:r>
        <w:rPr>
          <w:rFonts w:ascii="Times New Roman"/>
          <w:szCs w:val="21"/>
        </w:rPr>
        <w:t>“</w:t>
      </w:r>
      <w:r>
        <w:rPr>
          <w:rFonts w:ascii="Times New Roman"/>
          <w:szCs w:val="21"/>
        </w:rPr>
        <w:t>向上</w:t>
      </w:r>
      <w:r>
        <w:rPr>
          <w:rFonts w:ascii="Times New Roman"/>
          <w:szCs w:val="21"/>
        </w:rPr>
        <w:t>”</w:t>
      </w:r>
      <w:r>
        <w:rPr>
          <w:rFonts w:ascii="Times New Roman"/>
          <w:szCs w:val="21"/>
        </w:rPr>
        <w:t>、</w:t>
      </w:r>
      <w:r>
        <w:rPr>
          <w:rFonts w:ascii="Times New Roman"/>
          <w:szCs w:val="21"/>
        </w:rPr>
        <w:t>“</w:t>
      </w:r>
      <w:r>
        <w:rPr>
          <w:rFonts w:ascii="Times New Roman"/>
          <w:szCs w:val="21"/>
        </w:rPr>
        <w:t>防水</w:t>
      </w:r>
      <w:r>
        <w:rPr>
          <w:rFonts w:ascii="Times New Roman"/>
          <w:szCs w:val="21"/>
        </w:rPr>
        <w:t>”</w:t>
      </w:r>
      <w:r>
        <w:rPr>
          <w:rFonts w:ascii="Times New Roman"/>
          <w:szCs w:val="21"/>
        </w:rPr>
        <w:t>等应符合</w:t>
      </w:r>
      <w:r>
        <w:rPr>
          <w:rFonts w:ascii="Times New Roman"/>
          <w:szCs w:val="21"/>
        </w:rPr>
        <w:t>GB/T 191</w:t>
      </w:r>
      <w:r>
        <w:rPr>
          <w:rFonts w:ascii="Times New Roman" w:hint="eastAsia"/>
          <w:szCs w:val="21"/>
        </w:rPr>
        <w:t>-</w:t>
      </w:r>
      <w:r>
        <w:rPr>
          <w:rFonts w:ascii="Times New Roman"/>
          <w:szCs w:val="21"/>
        </w:rPr>
        <w:t>20</w:t>
      </w:r>
      <w:r>
        <w:rPr>
          <w:rFonts w:ascii="Times New Roman" w:hint="eastAsia"/>
          <w:szCs w:val="21"/>
        </w:rPr>
        <w:t>16</w:t>
      </w:r>
      <w:r>
        <w:rPr>
          <w:rFonts w:ascii="Times New Roman"/>
          <w:szCs w:val="21"/>
        </w:rPr>
        <w:t>规定。</w:t>
      </w:r>
    </w:p>
    <w:p>
      <w:pPr>
        <w:pStyle w:val="af0"/>
        <w:spacing w:before="157" w:after="157"/>
        <w:outlineLvl w:val="3"/>
      </w:pPr>
      <w:r>
        <w:rPr>
          <w:rFonts w:hint="eastAsia"/>
        </w:rPr>
        <w:t>6.2.3</w:t>
      </w:r>
      <w:r>
        <w:rPr>
          <w:rFonts w:ascii="宋体" w:eastAsia="宋体" w:hAnsi="宋体"/>
        </w:rPr>
        <w:t>仪器装箱时应附有下列文件：</w:t>
      </w:r>
    </w:p>
    <w:p>
      <w:pPr>
        <w:pStyle w:val="ad"/>
        <w:spacing w:line="400" w:lineRule="exact"/>
        <w:ind w:firstLine="420"/>
        <w:rPr>
          <w:szCs w:val="21"/>
        </w:rPr>
      </w:pPr>
      <w:r>
        <w:rPr>
          <w:rFonts w:ascii="Times New Roman"/>
          <w:szCs w:val="21"/>
        </w:rPr>
        <w:t>a</w:t>
      </w:r>
      <w:r>
        <w:rPr>
          <w:rFonts w:ascii="Times New Roman" w:hint="eastAsia"/>
          <w:szCs w:val="21"/>
        </w:rPr>
        <w:t>）</w:t>
      </w:r>
      <w:r>
        <w:rPr>
          <w:szCs w:val="21"/>
        </w:rPr>
        <w:t>装箱单；</w:t>
      </w:r>
    </w:p>
    <w:p>
      <w:pPr>
        <w:pStyle w:val="ad"/>
        <w:spacing w:line="400" w:lineRule="exact"/>
        <w:ind w:firstLine="420"/>
        <w:rPr>
          <w:szCs w:val="21"/>
        </w:rPr>
      </w:pPr>
      <w:r>
        <w:rPr>
          <w:rFonts w:ascii="Times New Roman"/>
          <w:szCs w:val="21"/>
        </w:rPr>
        <w:t>b</w:t>
      </w:r>
      <w:r>
        <w:rPr>
          <w:rFonts w:ascii="Times New Roman" w:hint="eastAsia"/>
          <w:szCs w:val="21"/>
        </w:rPr>
        <w:t>）</w:t>
      </w:r>
      <w:r>
        <w:rPr>
          <w:szCs w:val="21"/>
        </w:rPr>
        <w:t>产品合格证；</w:t>
      </w:r>
    </w:p>
    <w:p>
      <w:pPr>
        <w:pStyle w:val="ad"/>
        <w:spacing w:line="400" w:lineRule="exact"/>
        <w:ind w:firstLine="420"/>
        <w:rPr>
          <w:szCs w:val="21"/>
        </w:rPr>
      </w:pPr>
      <w:r>
        <w:rPr>
          <w:rFonts w:ascii="Times New Roman"/>
          <w:szCs w:val="21"/>
        </w:rPr>
        <w:t>c</w:t>
      </w:r>
      <w:r>
        <w:rPr>
          <w:rFonts w:ascii="Times New Roman" w:hint="eastAsia"/>
          <w:szCs w:val="21"/>
        </w:rPr>
        <w:t>）</w:t>
      </w:r>
      <w:r>
        <w:rPr>
          <w:szCs w:val="21"/>
        </w:rPr>
        <w:t xml:space="preserve"> 使用说明书；</w:t>
      </w:r>
    </w:p>
    <w:p>
      <w:pPr>
        <w:pStyle w:val="ad"/>
        <w:spacing w:line="400" w:lineRule="exact"/>
        <w:ind w:firstLine="420"/>
        <w:rPr>
          <w:szCs w:val="21"/>
        </w:rPr>
      </w:pPr>
      <w:r>
        <w:rPr>
          <w:rFonts w:ascii="Times New Roman"/>
          <w:szCs w:val="21"/>
        </w:rPr>
        <w:t>d</w:t>
      </w:r>
      <w:r>
        <w:rPr>
          <w:rFonts w:ascii="Times New Roman" w:hint="eastAsia"/>
          <w:szCs w:val="21"/>
        </w:rPr>
        <w:t>）</w:t>
      </w:r>
      <w:r>
        <w:rPr>
          <w:szCs w:val="21"/>
        </w:rPr>
        <w:t>备件清单。</w:t>
      </w:r>
    </w:p>
    <w:p>
      <w:pPr>
        <w:pStyle w:val="af0"/>
        <w:spacing w:before="157" w:after="157"/>
        <w:ind w:left="567" w:hanging="567"/>
        <w:outlineLvl w:val="2"/>
      </w:pPr>
      <w:bookmarkStart w:id="47" w:name="_Toc488336035"/>
      <w:r>
        <w:rPr>
          <w:rFonts w:hint="eastAsia"/>
        </w:rPr>
        <w:t xml:space="preserve">6.3 </w:t>
      </w:r>
      <w:r>
        <w:rPr>
          <w:rFonts w:hAnsi="黑体"/>
          <w:color w:val="000000"/>
        </w:rPr>
        <w:t>运输</w:t>
      </w:r>
      <w:bookmarkEnd w:id="47"/>
    </w:p>
    <w:p>
      <w:pPr>
        <w:pStyle w:val="ad"/>
        <w:spacing w:line="400" w:lineRule="exact"/>
        <w:ind w:firstLine="420"/>
        <w:rPr>
          <w:szCs w:val="21"/>
        </w:rPr>
      </w:pPr>
      <w:r>
        <w:rPr>
          <w:szCs w:val="21"/>
        </w:rPr>
        <w:t>仪器在包装完整的情况下，可用一般交通工具运输。运输过程中应按运输标志的要求进行运输作业，防止雨淋、翻倒及强烈冲击和曝晒。</w:t>
      </w:r>
    </w:p>
    <w:p>
      <w:pPr>
        <w:pStyle w:val="af0"/>
        <w:spacing w:before="157" w:after="157"/>
        <w:ind w:left="567" w:hanging="567"/>
        <w:outlineLvl w:val="2"/>
      </w:pPr>
      <w:bookmarkStart w:id="48" w:name="_Toc488336036"/>
      <w:r>
        <w:rPr>
          <w:rFonts w:hint="eastAsia"/>
        </w:rPr>
        <w:t>6.4</w:t>
      </w:r>
      <w:r>
        <w:rPr>
          <w:rFonts w:hAnsi="黑体"/>
          <w:color w:val="000000"/>
        </w:rPr>
        <w:t>贮存</w:t>
      </w:r>
      <w:bookmarkEnd w:id="48"/>
    </w:p>
    <w:p>
      <w:pPr>
        <w:pStyle w:val="ad"/>
        <w:ind w:firstLine="420"/>
        <w:rPr>
          <w:szCs w:val="21"/>
        </w:rPr>
      </w:pPr>
      <w:r>
        <w:rPr>
          <w:szCs w:val="21"/>
        </w:rPr>
        <w:t>仪器应放置在通风、干燥、不含腐蚀性气体，且环境温度为</w:t>
      </w:r>
      <w:r>
        <w:rPr>
          <w:rFonts w:hint="eastAsia"/>
          <w:szCs w:val="21"/>
        </w:rPr>
        <w:t>（</w:t>
      </w:r>
      <w:r>
        <w:rPr>
          <w:rFonts w:ascii="Times New Roman"/>
          <w:szCs w:val="21"/>
        </w:rPr>
        <w:t>0</w:t>
      </w:r>
      <w:r>
        <w:rPr>
          <w:rFonts w:ascii="Times New Roman"/>
          <w:szCs w:val="21"/>
        </w:rPr>
        <w:t>～</w:t>
      </w:r>
      <w:r>
        <w:rPr>
          <w:rFonts w:ascii="Times New Roman"/>
          <w:szCs w:val="21"/>
        </w:rPr>
        <w:t>40</w:t>
      </w:r>
      <w:r>
        <w:rPr>
          <w:rFonts w:ascii="Times New Roman" w:hint="eastAsia"/>
          <w:szCs w:val="21"/>
        </w:rPr>
        <w:t>）</w:t>
      </w:r>
      <w:r>
        <w:rPr>
          <w:rFonts w:ascii="Times New Roman"/>
          <w:szCs w:val="21"/>
        </w:rPr>
        <w:t>℃</w:t>
      </w:r>
      <w:r>
        <w:rPr>
          <w:szCs w:val="21"/>
        </w:rPr>
        <w:t>，相对湿度不大于</w:t>
      </w:r>
      <w:r>
        <w:rPr>
          <w:rFonts w:ascii="Times New Roman"/>
          <w:szCs w:val="21"/>
        </w:rPr>
        <w:t>85%</w:t>
      </w:r>
      <w:r>
        <w:rPr>
          <w:szCs w:val="21"/>
        </w:rPr>
        <w:t>。</w:t>
      </w:r>
    </w:p>
    <w:p>
      <w:pPr>
        <w:spacing w:beforeLines="100" w:before="315" w:afterLines="50" w:after="157"/>
        <w:outlineLvl w:val="2"/>
        <w:rPr>
          <w:szCs w:val="21"/>
        </w:rPr>
      </w:pPr>
    </w:p>
    <w:sectPr>
      <w:footerReference w:type="default" r:id="rId27"/>
      <w:headerReference w:type="first" r:id="rId28"/>
      <w:footerReference w:type="first" r:id="rId29"/>
      <w:pgSz w:w="11906" w:h="16838"/>
      <w:pgMar w:top="1276" w:right="1361" w:bottom="1440" w:left="1361" w:header="851" w:footer="992" w:gutter="0"/>
      <w:pgNumType w:start="1"/>
      <w:cols w:space="720"/>
      <w:titlePg/>
      <w:docGrid w:type="line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tabs>
        <w:tab w:val="clear" w:pos="4153"/>
        <w:tab w:val="center" w:pos="4125"/>
      </w:tabs>
    </w:pPr>
    <w:r>
      <w:rPr>
        <w:rFonts w:hint="eastAs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r>
      <w:rPr>
        <w:noProof/>
      </w:rPr>
      <w:pict>
        <v:shapetype id="_x0000_t202" coordsize="21600,21600" o:spt="202" path="m,l,21600r21600,l21600,xe">
          <v:stroke joinstyle="miter"/>
          <v:path gradientshapeok="t" o:connecttype="rect"/>
        </v:shapetype>
        <v:shape id="文本框 135" o:spid="_x0000_s2052" type="#_x0000_t202" style="position:absolute;margin-left:0;margin-top:0;width:9.05pt;height:10.35pt;z-index:251656192;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" filled="f" stroked="f">
          <v:textbox style="mso-fit-shape-to-text:t" inset="0,0,0,0">
            <w:txbxContent>
              <w:p>
                <w:pPr>
                  <w:snapToGrid w:val="0"/>
                  <w:rPr>
                    <w:sz w:val="18"/>
                  </w:rPr>
                </w:pP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tabs>
        <w:tab w:val="clear" w:pos="4153"/>
        <w:tab w:val="center" w:pos="4125"/>
      </w:tabs>
    </w:pP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r>
      <w:rPr>
        <w:noProof/>
      </w:rPr>
      <w:pict>
        <v:shapetype id="_x0000_t202" coordsize="21600,21600" o:spt="202" path="m,l,21600r21600,l21600,xe">
          <v:stroke joinstyle="miter"/>
          <v:path gradientshapeok="t" o:connecttype="rect"/>
        </v:shapetype>
        <v:shape id="_x0000_s2051" type="#_x0000_t202" style="position:absolute;margin-left:0;margin-top:0;width:9.05pt;height:10.35pt;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" filled="f" stroked="f">
          <v:textbox style="mso-fit-shape-to-text:t" inset="0,0,0,0">
            <w:txbxContent>
              <w:p>
                <w:pPr>
                  <w:snapToGrid w:val="0"/>
                  <w:rPr>
                    <w:sz w:val="18"/>
                  </w:rPr>
                </w:pPr>
              </w:p>
            </w:txbxContent>
          </v:textbox>
          <w10:wrap anchorx="margin"/>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r>
      <w:rPr>
        <w:noProof/>
      </w:rPr>
      <w:pict>
        <v:shapetype id="_x0000_t202" coordsize="21600,21600" o:spt="202" path="m,l,21600r21600,l21600,xe">
          <v:stroke joinstyle="miter"/>
          <v:path gradientshapeok="t" o:connecttype="rect"/>
        </v:shapetype>
        <v:shape id="文本框 140" o:spid="_x0000_s2050" type="#_x0000_t202" style="position:absolute;margin-left:0;margin-top:0;width:5.3pt;height:12.05pt;z-index:25165721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" filled="f" stroked="f">
          <v:textbox style="mso-fit-shape-to-text:t" inset="0,0,0,0">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rPr>
                  <w:t>2</w:t>
                </w:r>
                <w:r>
                  <w:rPr>
                    <w:rFonts w:hint="eastAsia"/>
                    <w:sz w:val="18"/>
                  </w:rPr>
                  <w:fldChar w:fldCharType="end"/>
                </w:r>
              </w:p>
            </w:txbxContent>
          </v:textbox>
          <w10:wrap anchorx="margin"/>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pPr>
    <w:r>
      <w:rPr>
        <w:noProof/>
      </w:rPr>
      <w:pict>
        <v:shapetype id="_x0000_t202" coordsize="21600,21600" o:spt="202" path="m,l,21600r21600,l21600,xe">
          <v:stroke joinstyle="miter"/>
          <v:path gradientshapeok="t" o:connecttype="rect"/>
        </v:shapetype>
        <v:shape id="文本框 141" o:spid="_x0000_s2049" type="#_x0000_t202" style="position:absolute;margin-left:0;margin-top:0;width:5.3pt;height:12.0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" filled="f" stroked="f">
          <v:textbox style="mso-fit-shape-to-text:t" inset="0,0,0,0">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noProof/>
                  </w:rPr>
                  <w:t>1</w:t>
                </w:r>
                <w:r>
                  <w:rPr>
                    <w:rFonts w:hint="eastAsia"/>
                    <w:sz w:val="18"/>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8"/>
      <w:pBdr>
        <w:bottom w:val="none" w:sz="0" w:space="1" w:color="auto"/>
      </w:pBdr>
      <w:tabs>
        <w:tab w:val="center" w:pos="4153"/>
        <w:tab w:val="right" w:pos="8306"/>
      </w:tabs>
      <w:adjustRightInd w:val="0"/>
      <w:snapToGrid w:val="0"/>
      <w:spacing w:line="360" w:lineRule="atLeast"/>
      <w:rPr>
        <w:sz w:val="21"/>
        <w:szCs w:val="21"/>
      </w:rPr>
    </w:pPr>
    <w:r>
      <w:rPr>
        <w:rFonts w:ascii="宋体" w:eastAsia="PMingLiU" w:hAnsi="宋体" w:cs="宋体" w:hint="eastAsia"/>
        <w:b/>
        <w:noProof/>
        <w:kern w:val="0"/>
      </w:rPr>
      <w:drawing>
        <wp:inline distT="0" distB="0" distL="0" distR="0">
          <wp:extent cx="1200150" cy="323850"/>
          <wp:effectExtent l="0" t="0" r="0" b="0"/>
          <wp:docPr id="1" name="图片 1" descr="说明: C:\Documents and Settings\Administrator\Application Data\Tencent\Users\393505255\QQ\WinTemp\RichOle\O8SW@(EY0NT3UW(_7U]RQ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说明: C:\Documents and Settings\Administrator\Application Data\Tencent\Users\393505255\QQ\WinTemp\RichOle\O8SW@(EY0NT3UW(_7U]RQWW.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200150" cy="323850"/>
                  </a:xfrm>
                  <a:prstGeom prst="rect">
                    <a:avLst/>
                  </a:prstGeom>
                  <a:noFill/>
                  <a:ln>
                    <a:noFill/>
                  </a:ln>
                </pic:spPr>
              </pic:pic>
            </a:graphicData>
          </a:graphic>
        </wp:inline>
      </w:drawing>
    </w:r>
    <w:r>
      <w:rPr>
        <w:color w:val="333333"/>
        <w:kern w:val="0"/>
        <w:sz w:val="21"/>
        <w:szCs w:val="21"/>
      </w:rPr>
      <w:t xml:space="preserve">      NO</w:t>
    </w:r>
    <w:r>
      <w:rPr>
        <w:rFonts w:cs="宋体" w:hint="eastAsia"/>
        <w:color w:val="333333"/>
        <w:kern w:val="0"/>
        <w:sz w:val="21"/>
        <w:szCs w:val="21"/>
      </w:rPr>
      <w:t>：</w:t>
    </w:r>
    <w:r>
      <w:rPr>
        <w:color w:val="333333"/>
        <w:kern w:val="0"/>
        <w:sz w:val="21"/>
        <w:szCs w:val="21"/>
      </w:rPr>
      <w:t>GDA-RD-3-00</w:t>
    </w:r>
    <w:r>
      <w:rPr>
        <w:rFonts w:hint="eastAsia"/>
        <w:color w:val="333333"/>
        <w:kern w:val="0"/>
        <w:sz w:val="21"/>
        <w:szCs w:val="21"/>
      </w:rPr>
      <w:t>5</w:t>
    </w:r>
    <w:r>
      <w:rPr>
        <w:color w:val="333333"/>
        <w:kern w:val="0"/>
        <w:sz w:val="21"/>
        <w:szCs w:val="21"/>
      </w:rPr>
      <w:t>-001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8"/>
      <w:pBdr>
        <w:bottom w:val="none" w:sz="0" w:space="1" w:color="auto"/>
      </w:pBdr>
      <w:tabs>
        <w:tab w:val="center" w:pos="4153"/>
        <w:tab w:val="right" w:pos="8306"/>
      </w:tabs>
      <w:adjustRightInd w:val="0"/>
      <w:snapToGrid w:val="0"/>
      <w:spacing w:line="360" w:lineRule="atLeast"/>
      <w:rPr>
        <w:rFonts w:ascii="黑体" w:eastAsia="黑体" w:hAnsi="黑体" w:cs="黑体"/>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7"/>
      <w:jc w:val="right"/>
    </w:pPr>
    <w:r>
      <w:rPr>
        <w:sz w:val="21"/>
        <w:szCs w:val="21"/>
      </w:rPr>
      <w:t>T/CIMA 0042—XXXX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7"/>
      <w:jc w:val="right"/>
    </w:pPr>
    <w:r>
      <w:rPr>
        <w:rFonts w:eastAsia="黑体"/>
        <w:sz w:val="21"/>
        <w:szCs w:val="21"/>
      </w:rPr>
      <w:t>T/CIMA 004</w:t>
    </w:r>
    <w:r>
      <w:rPr>
        <w:rFonts w:eastAsia="黑体" w:hint="eastAsia"/>
        <w:sz w:val="21"/>
        <w:szCs w:val="21"/>
      </w:rPr>
      <w:t>2</w:t>
    </w:r>
    <w:r>
      <w:rPr>
        <w:rFonts w:eastAsia="黑体"/>
        <w:sz w:val="21"/>
        <w:szCs w:val="21"/>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7"/>
      <w:jc w:val="right"/>
    </w:pPr>
    <w:r>
      <w:rPr>
        <w:sz w:val="21"/>
        <w:szCs w:val="24"/>
      </w:rPr>
      <w:t>T/CIMA 0042—XXXX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97387C"/>
    <w:multiLevelType w:val="singleLevel"/>
    <w:tmpl w:val="A797387C"/>
    <w:lvl w:ilvl="0">
      <w:start w:val="1"/>
      <w:numFmt w:val="lowerLetter"/>
      <w:suff w:val="space"/>
      <w:lvlText w:val="%1)"/>
      <w:lvlJc w:val="left"/>
    </w:lvl>
  </w:abstractNum>
  <w:abstractNum w:abstractNumId="1">
    <w:nsid w:val="03D233CD"/>
    <w:multiLevelType w:val="multilevel"/>
    <w:tmpl w:val="EDBCC656"/>
    <w:lvl w:ilvl="0">
      <w:start w:val="4"/>
      <w:numFmt w:val="decimal"/>
      <w:lvlText w:val="%1"/>
      <w:lvlJc w:val="left"/>
      <w:pPr>
        <w:ind w:left="435" w:hanging="435"/>
      </w:pPr>
      <w:rPr>
        <w:rFonts w:hint="default"/>
      </w:rPr>
    </w:lvl>
    <w:lvl w:ilvl="1">
      <w:start w:val="1"/>
      <w:numFmt w:val="decimal"/>
      <w:lvlText w:val="%1.%2"/>
      <w:lvlJc w:val="left"/>
      <w:pPr>
        <w:ind w:left="645" w:hanging="435"/>
      </w:pPr>
      <w:rPr>
        <w:rFonts w:hint="default"/>
      </w:rPr>
    </w:lvl>
    <w:lvl w:ilvl="2">
      <w:start w:val="7"/>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2">
    <w:nsid w:val="05861A68"/>
    <w:multiLevelType w:val="multilevel"/>
    <w:tmpl w:val="58226B48"/>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5F958F6"/>
    <w:multiLevelType w:val="hybridMultilevel"/>
    <w:tmpl w:val="3B5E1580"/>
    <w:lvl w:ilvl="0" w:tplc="9B7CCB30">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8DE69E5"/>
    <w:multiLevelType w:val="multilevel"/>
    <w:tmpl w:val="08DE69E5"/>
    <w:lvl w:ilvl="0">
      <w:start w:val="1"/>
      <w:numFmt w:val="lowerLetter"/>
      <w:pStyle w:val="a"/>
      <w:lvlText w:val="%1)"/>
      <w:lvlJc w:val="left"/>
      <w:pPr>
        <w:ind w:left="851" w:hanging="425"/>
      </w:pPr>
      <w:rPr>
        <w:rFonts w:hint="eastAsia"/>
      </w:rPr>
    </w:lvl>
    <w:lvl w:ilvl="1">
      <w:start w:val="1"/>
      <w:numFmt w:val="decimal"/>
      <w:lvlText w:val="%1.%2"/>
      <w:lvlJc w:val="left"/>
      <w:pPr>
        <w:ind w:left="1418" w:hanging="567"/>
      </w:pPr>
    </w:lvl>
    <w:lvl w:ilvl="2">
      <w:start w:val="1"/>
      <w:numFmt w:val="decimal"/>
      <w:lvlText w:val="%1.%2.%3"/>
      <w:lvlJc w:val="left"/>
      <w:pPr>
        <w:ind w:left="1844" w:hanging="567"/>
      </w:pPr>
      <w:rPr>
        <w:rFonts w:ascii="黑体" w:eastAsia="黑体" w:hAnsi="黑体"/>
        <w:lang w:val="en-US"/>
      </w:rPr>
    </w:lvl>
    <w:lvl w:ilvl="3">
      <w:start w:val="1"/>
      <w:numFmt w:val="decimal"/>
      <w:lvlText w:val="%1.%2.%3.%4"/>
      <w:lvlJc w:val="left"/>
      <w:pPr>
        <w:ind w:left="2410" w:hanging="708"/>
      </w:pPr>
      <w:rPr>
        <w:rFonts w:ascii="黑体" w:eastAsia="黑体" w:hAnsi="黑体"/>
      </w:rPr>
    </w:lvl>
    <w:lvl w:ilvl="4">
      <w:start w:val="1"/>
      <w:numFmt w:val="decimal"/>
      <w:lvlText w:val="%1.%2.%3.%4.%5"/>
      <w:lvlJc w:val="left"/>
      <w:pPr>
        <w:ind w:left="2977" w:hanging="850"/>
      </w:pPr>
    </w:lvl>
    <w:lvl w:ilvl="5">
      <w:start w:val="1"/>
      <w:numFmt w:val="decimal"/>
      <w:lvlText w:val="%1.%2.%3.%4.%5.%6"/>
      <w:lvlJc w:val="left"/>
      <w:pPr>
        <w:ind w:left="3686" w:hanging="1134"/>
      </w:pPr>
    </w:lvl>
    <w:lvl w:ilvl="6">
      <w:start w:val="1"/>
      <w:numFmt w:val="decimal"/>
      <w:lvlText w:val="%1.%2.%3.%4.%5.%6.%7"/>
      <w:lvlJc w:val="left"/>
      <w:pPr>
        <w:ind w:left="4253" w:hanging="1276"/>
      </w:pPr>
    </w:lvl>
    <w:lvl w:ilvl="7">
      <w:start w:val="1"/>
      <w:numFmt w:val="decimal"/>
      <w:lvlText w:val="%1.%2.%3.%4.%5.%6.%7.%8"/>
      <w:lvlJc w:val="left"/>
      <w:pPr>
        <w:ind w:left="4820" w:hanging="1418"/>
      </w:pPr>
    </w:lvl>
    <w:lvl w:ilvl="8">
      <w:start w:val="1"/>
      <w:numFmt w:val="decimal"/>
      <w:lvlText w:val="%1.%2.%3.%4.%5.%6.%7.%8.%9"/>
      <w:lvlJc w:val="left"/>
      <w:pPr>
        <w:ind w:left="5528" w:hanging="1700"/>
      </w:pPr>
    </w:lvl>
  </w:abstractNum>
  <w:abstractNum w:abstractNumId="5">
    <w:nsid w:val="0B487307"/>
    <w:multiLevelType w:val="hybridMultilevel"/>
    <w:tmpl w:val="65D4017C"/>
    <w:lvl w:ilvl="0" w:tplc="9B7CCB30">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101E020C"/>
    <w:multiLevelType w:val="multilevel"/>
    <w:tmpl w:val="101E020C"/>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14A3605D"/>
    <w:multiLevelType w:val="multilevel"/>
    <w:tmpl w:val="19EE4886"/>
    <w:lvl w:ilvl="0">
      <w:start w:val="3"/>
      <w:numFmt w:val="decimal"/>
      <w:lvlText w:val="%1"/>
      <w:lvlJc w:val="left"/>
      <w:pPr>
        <w:ind w:left="525" w:hanging="525"/>
      </w:pPr>
      <w:rPr>
        <w:rFonts w:ascii="黑体" w:eastAsia="黑体" w:hAnsi="黑体" w:hint="default"/>
      </w:rPr>
    </w:lvl>
    <w:lvl w:ilvl="1">
      <w:start w:val="9"/>
      <w:numFmt w:val="decimal"/>
      <w:lvlText w:val="%1.%2"/>
      <w:lvlJc w:val="left"/>
      <w:pPr>
        <w:ind w:left="525" w:hanging="525"/>
      </w:pPr>
      <w:rPr>
        <w:rFonts w:ascii="黑体" w:eastAsia="黑体" w:hAnsi="黑体" w:hint="default"/>
      </w:rPr>
    </w:lvl>
    <w:lvl w:ilvl="2">
      <w:start w:val="2"/>
      <w:numFmt w:val="decimal"/>
      <w:lvlText w:val="%1.%2.%3"/>
      <w:lvlJc w:val="left"/>
      <w:pPr>
        <w:ind w:left="720" w:hanging="720"/>
      </w:pPr>
      <w:rPr>
        <w:rFonts w:ascii="黑体" w:eastAsia="黑体" w:hAnsi="黑体" w:hint="default"/>
      </w:rPr>
    </w:lvl>
    <w:lvl w:ilvl="3">
      <w:start w:val="1"/>
      <w:numFmt w:val="decimal"/>
      <w:lvlText w:val="%1.%2.%3.%4"/>
      <w:lvlJc w:val="left"/>
      <w:pPr>
        <w:ind w:left="1080" w:hanging="1080"/>
      </w:pPr>
      <w:rPr>
        <w:rFonts w:ascii="黑体" w:eastAsia="黑体" w:hAnsi="黑体" w:hint="default"/>
      </w:rPr>
    </w:lvl>
    <w:lvl w:ilvl="4">
      <w:start w:val="1"/>
      <w:numFmt w:val="decimal"/>
      <w:lvlText w:val="%1.%2.%3.%4.%5"/>
      <w:lvlJc w:val="left"/>
      <w:pPr>
        <w:ind w:left="1080" w:hanging="1080"/>
      </w:pPr>
      <w:rPr>
        <w:rFonts w:ascii="黑体" w:eastAsia="黑体" w:hAnsi="黑体" w:hint="default"/>
      </w:rPr>
    </w:lvl>
    <w:lvl w:ilvl="5">
      <w:start w:val="1"/>
      <w:numFmt w:val="decimal"/>
      <w:lvlText w:val="%1.%2.%3.%4.%5.%6"/>
      <w:lvlJc w:val="left"/>
      <w:pPr>
        <w:ind w:left="1440" w:hanging="1440"/>
      </w:pPr>
      <w:rPr>
        <w:rFonts w:ascii="黑体" w:eastAsia="黑体" w:hAnsi="黑体" w:hint="default"/>
      </w:rPr>
    </w:lvl>
    <w:lvl w:ilvl="6">
      <w:start w:val="1"/>
      <w:numFmt w:val="decimal"/>
      <w:lvlText w:val="%1.%2.%3.%4.%5.%6.%7"/>
      <w:lvlJc w:val="left"/>
      <w:pPr>
        <w:ind w:left="1440" w:hanging="1440"/>
      </w:pPr>
      <w:rPr>
        <w:rFonts w:ascii="黑体" w:eastAsia="黑体" w:hAnsi="黑体" w:hint="default"/>
      </w:rPr>
    </w:lvl>
    <w:lvl w:ilvl="7">
      <w:start w:val="1"/>
      <w:numFmt w:val="decimal"/>
      <w:lvlText w:val="%1.%2.%3.%4.%5.%6.%7.%8"/>
      <w:lvlJc w:val="left"/>
      <w:pPr>
        <w:ind w:left="1800" w:hanging="1800"/>
      </w:pPr>
      <w:rPr>
        <w:rFonts w:ascii="黑体" w:eastAsia="黑体" w:hAnsi="黑体" w:hint="default"/>
      </w:rPr>
    </w:lvl>
    <w:lvl w:ilvl="8">
      <w:start w:val="1"/>
      <w:numFmt w:val="decimal"/>
      <w:lvlText w:val="%1.%2.%3.%4.%5.%6.%7.%8.%9"/>
      <w:lvlJc w:val="left"/>
      <w:pPr>
        <w:ind w:left="1800" w:hanging="1800"/>
      </w:pPr>
      <w:rPr>
        <w:rFonts w:ascii="黑体" w:eastAsia="黑体" w:hAnsi="黑体" w:hint="default"/>
      </w:rPr>
    </w:lvl>
  </w:abstractNum>
  <w:abstractNum w:abstractNumId="8">
    <w:nsid w:val="15AF18D7"/>
    <w:multiLevelType w:val="multilevel"/>
    <w:tmpl w:val="3286B852"/>
    <w:lvl w:ilvl="0">
      <w:start w:val="4"/>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C57730E"/>
    <w:multiLevelType w:val="multilevel"/>
    <w:tmpl w:val="1C57730E"/>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1418" w:hanging="567"/>
      </w:pPr>
      <w:rPr>
        <w:rFonts w:ascii="黑体" w:eastAsia="黑体" w:hAnsi="黑体"/>
        <w:lang w:val="en-US"/>
      </w:rPr>
    </w:lvl>
    <w:lvl w:ilvl="3">
      <w:start w:val="1"/>
      <w:numFmt w:val="decimal"/>
      <w:lvlText w:val="%1.%2.%3.%4"/>
      <w:lvlJc w:val="left"/>
      <w:pPr>
        <w:ind w:left="1984" w:hanging="708"/>
      </w:pPr>
      <w:rPr>
        <w:rFonts w:ascii="黑体" w:eastAsia="黑体" w:hAnsi="黑体"/>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nsid w:val="207B4B93"/>
    <w:multiLevelType w:val="multilevel"/>
    <w:tmpl w:val="0D2485B2"/>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13A5E6C"/>
    <w:multiLevelType w:val="multilevel"/>
    <w:tmpl w:val="26747E4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5655D88"/>
    <w:multiLevelType w:val="multilevel"/>
    <w:tmpl w:val="E520C188"/>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59463F7"/>
    <w:multiLevelType w:val="hybridMultilevel"/>
    <w:tmpl w:val="6A4C6F1C"/>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29997BA4"/>
    <w:multiLevelType w:val="hybridMultilevel"/>
    <w:tmpl w:val="6BA2B3B6"/>
    <w:lvl w:ilvl="0" w:tplc="05166EA0">
      <w:start w:val="3"/>
      <w:numFmt w:val="decimal"/>
      <w:lvlText w:val="%1）"/>
      <w:lvlJc w:val="left"/>
      <w:pPr>
        <w:ind w:left="786" w:hanging="360"/>
      </w:pPr>
      <w:rPr>
        <w:rFonts w:ascii="黑体" w:eastAsia="黑体" w:hAnsi="黑体" w:hint="default"/>
        <w:color w:val="000000"/>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5">
    <w:nsid w:val="2FEC2BBA"/>
    <w:multiLevelType w:val="multilevel"/>
    <w:tmpl w:val="4EE03C5A"/>
    <w:lvl w:ilvl="0">
      <w:start w:val="3"/>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2B17E71"/>
    <w:multiLevelType w:val="multilevel"/>
    <w:tmpl w:val="2D5C6D36"/>
    <w:lvl w:ilvl="0">
      <w:start w:val="3"/>
      <w:numFmt w:val="decimal"/>
      <w:lvlText w:val="%1"/>
      <w:lvlJc w:val="left"/>
      <w:pPr>
        <w:ind w:left="360" w:hanging="360"/>
      </w:pPr>
      <w:rPr>
        <w:rFonts w:hAnsi="宋体" w:hint="default"/>
        <w:color w:val="000000"/>
      </w:rPr>
    </w:lvl>
    <w:lvl w:ilvl="1">
      <w:start w:val="9"/>
      <w:numFmt w:val="decimal"/>
      <w:lvlText w:val="%1.%2"/>
      <w:lvlJc w:val="left"/>
      <w:pPr>
        <w:ind w:left="360" w:hanging="360"/>
      </w:pPr>
      <w:rPr>
        <w:rFonts w:hAnsi="宋体" w:hint="default"/>
        <w:color w:val="000000"/>
      </w:rPr>
    </w:lvl>
    <w:lvl w:ilvl="2">
      <w:start w:val="1"/>
      <w:numFmt w:val="decimal"/>
      <w:lvlText w:val="%1.%2.%3"/>
      <w:lvlJc w:val="left"/>
      <w:pPr>
        <w:ind w:left="720" w:hanging="720"/>
      </w:pPr>
      <w:rPr>
        <w:rFonts w:hAnsi="宋体" w:hint="default"/>
        <w:color w:val="000000"/>
      </w:rPr>
    </w:lvl>
    <w:lvl w:ilvl="3">
      <w:start w:val="1"/>
      <w:numFmt w:val="decimal"/>
      <w:lvlText w:val="%1.%2.%3.%4"/>
      <w:lvlJc w:val="left"/>
      <w:pPr>
        <w:ind w:left="1080" w:hanging="1080"/>
      </w:pPr>
      <w:rPr>
        <w:rFonts w:hAnsi="宋体" w:hint="default"/>
        <w:color w:val="000000"/>
      </w:rPr>
    </w:lvl>
    <w:lvl w:ilvl="4">
      <w:start w:val="1"/>
      <w:numFmt w:val="decimal"/>
      <w:lvlText w:val="%1.%2.%3.%4.%5"/>
      <w:lvlJc w:val="left"/>
      <w:pPr>
        <w:ind w:left="1080" w:hanging="1080"/>
      </w:pPr>
      <w:rPr>
        <w:rFonts w:hAnsi="宋体" w:hint="default"/>
        <w:color w:val="000000"/>
      </w:rPr>
    </w:lvl>
    <w:lvl w:ilvl="5">
      <w:start w:val="1"/>
      <w:numFmt w:val="decimal"/>
      <w:lvlText w:val="%1.%2.%3.%4.%5.%6"/>
      <w:lvlJc w:val="left"/>
      <w:pPr>
        <w:ind w:left="1440" w:hanging="1440"/>
      </w:pPr>
      <w:rPr>
        <w:rFonts w:hAnsi="宋体" w:hint="default"/>
        <w:color w:val="000000"/>
      </w:rPr>
    </w:lvl>
    <w:lvl w:ilvl="6">
      <w:start w:val="1"/>
      <w:numFmt w:val="decimal"/>
      <w:lvlText w:val="%1.%2.%3.%4.%5.%6.%7"/>
      <w:lvlJc w:val="left"/>
      <w:pPr>
        <w:ind w:left="1440" w:hanging="1440"/>
      </w:pPr>
      <w:rPr>
        <w:rFonts w:hAnsi="宋体" w:hint="default"/>
        <w:color w:val="000000"/>
      </w:rPr>
    </w:lvl>
    <w:lvl w:ilvl="7">
      <w:start w:val="1"/>
      <w:numFmt w:val="decimal"/>
      <w:lvlText w:val="%1.%2.%3.%4.%5.%6.%7.%8"/>
      <w:lvlJc w:val="left"/>
      <w:pPr>
        <w:ind w:left="1800" w:hanging="1800"/>
      </w:pPr>
      <w:rPr>
        <w:rFonts w:hAnsi="宋体" w:hint="default"/>
        <w:color w:val="000000"/>
      </w:rPr>
    </w:lvl>
    <w:lvl w:ilvl="8">
      <w:start w:val="1"/>
      <w:numFmt w:val="decimal"/>
      <w:lvlText w:val="%1.%2.%3.%4.%5.%6.%7.%8.%9"/>
      <w:lvlJc w:val="left"/>
      <w:pPr>
        <w:ind w:left="1800" w:hanging="1800"/>
      </w:pPr>
      <w:rPr>
        <w:rFonts w:hAnsi="宋体" w:hint="default"/>
        <w:color w:val="000000"/>
      </w:rPr>
    </w:lvl>
  </w:abstractNum>
  <w:abstractNum w:abstractNumId="17">
    <w:nsid w:val="381F431C"/>
    <w:multiLevelType w:val="hybridMultilevel"/>
    <w:tmpl w:val="B8460F4A"/>
    <w:lvl w:ilvl="0" w:tplc="9B7CCB30">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3A4A5BC8"/>
    <w:multiLevelType w:val="multilevel"/>
    <w:tmpl w:val="B3CA0340"/>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6991B98"/>
    <w:multiLevelType w:val="multilevel"/>
    <w:tmpl w:val="BB9A71F0"/>
    <w:lvl w:ilvl="0">
      <w:start w:val="3"/>
      <w:numFmt w:val="decimal"/>
      <w:lvlText w:val="%1"/>
      <w:lvlJc w:val="left"/>
      <w:pPr>
        <w:ind w:left="525" w:hanging="525"/>
      </w:pPr>
      <w:rPr>
        <w:rFonts w:ascii="黑体" w:eastAsia="黑体" w:hAnsi="黑体" w:hint="default"/>
      </w:rPr>
    </w:lvl>
    <w:lvl w:ilvl="1">
      <w:start w:val="9"/>
      <w:numFmt w:val="decimal"/>
      <w:lvlText w:val="%1.%2"/>
      <w:lvlJc w:val="left"/>
      <w:pPr>
        <w:ind w:left="525" w:hanging="525"/>
      </w:pPr>
      <w:rPr>
        <w:rFonts w:ascii="黑体" w:eastAsia="黑体" w:hAnsi="黑体" w:hint="default"/>
      </w:rPr>
    </w:lvl>
    <w:lvl w:ilvl="2">
      <w:start w:val="2"/>
      <w:numFmt w:val="decimal"/>
      <w:lvlText w:val="%1.%2.%3"/>
      <w:lvlJc w:val="left"/>
      <w:pPr>
        <w:ind w:left="720" w:hanging="720"/>
      </w:pPr>
      <w:rPr>
        <w:rFonts w:ascii="黑体" w:eastAsia="黑体" w:hAnsi="黑体" w:hint="default"/>
      </w:rPr>
    </w:lvl>
    <w:lvl w:ilvl="3">
      <w:start w:val="1"/>
      <w:numFmt w:val="decimal"/>
      <w:lvlText w:val="%1.%2.%3.%4"/>
      <w:lvlJc w:val="left"/>
      <w:pPr>
        <w:ind w:left="1080" w:hanging="1080"/>
      </w:pPr>
      <w:rPr>
        <w:rFonts w:ascii="黑体" w:eastAsia="黑体" w:hAnsi="黑体" w:hint="default"/>
      </w:rPr>
    </w:lvl>
    <w:lvl w:ilvl="4">
      <w:start w:val="1"/>
      <w:numFmt w:val="decimal"/>
      <w:lvlText w:val="%1.%2.%3.%4.%5"/>
      <w:lvlJc w:val="left"/>
      <w:pPr>
        <w:ind w:left="1080" w:hanging="1080"/>
      </w:pPr>
      <w:rPr>
        <w:rFonts w:ascii="黑体" w:eastAsia="黑体" w:hAnsi="黑体" w:hint="default"/>
      </w:rPr>
    </w:lvl>
    <w:lvl w:ilvl="5">
      <w:start w:val="1"/>
      <w:numFmt w:val="decimal"/>
      <w:lvlText w:val="%1.%2.%3.%4.%5.%6"/>
      <w:lvlJc w:val="left"/>
      <w:pPr>
        <w:ind w:left="1440" w:hanging="1440"/>
      </w:pPr>
      <w:rPr>
        <w:rFonts w:ascii="黑体" w:eastAsia="黑体" w:hAnsi="黑体" w:hint="default"/>
      </w:rPr>
    </w:lvl>
    <w:lvl w:ilvl="6">
      <w:start w:val="1"/>
      <w:numFmt w:val="decimal"/>
      <w:lvlText w:val="%1.%2.%3.%4.%5.%6.%7"/>
      <w:lvlJc w:val="left"/>
      <w:pPr>
        <w:ind w:left="1440" w:hanging="1440"/>
      </w:pPr>
      <w:rPr>
        <w:rFonts w:ascii="黑体" w:eastAsia="黑体" w:hAnsi="黑体" w:hint="default"/>
      </w:rPr>
    </w:lvl>
    <w:lvl w:ilvl="7">
      <w:start w:val="1"/>
      <w:numFmt w:val="decimal"/>
      <w:lvlText w:val="%1.%2.%3.%4.%5.%6.%7.%8"/>
      <w:lvlJc w:val="left"/>
      <w:pPr>
        <w:ind w:left="1800" w:hanging="1800"/>
      </w:pPr>
      <w:rPr>
        <w:rFonts w:ascii="黑体" w:eastAsia="黑体" w:hAnsi="黑体" w:hint="default"/>
      </w:rPr>
    </w:lvl>
    <w:lvl w:ilvl="8">
      <w:start w:val="1"/>
      <w:numFmt w:val="decimal"/>
      <w:lvlText w:val="%1.%2.%3.%4.%5.%6.%7.%8.%9"/>
      <w:lvlJc w:val="left"/>
      <w:pPr>
        <w:ind w:left="1800" w:hanging="1800"/>
      </w:pPr>
      <w:rPr>
        <w:rFonts w:ascii="黑体" w:eastAsia="黑体" w:hAnsi="黑体" w:hint="default"/>
      </w:rPr>
    </w:lvl>
  </w:abstractNum>
  <w:abstractNum w:abstractNumId="20">
    <w:nsid w:val="4DA916F3"/>
    <w:multiLevelType w:val="multilevel"/>
    <w:tmpl w:val="3334B0C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5BE51794"/>
    <w:multiLevelType w:val="multilevel"/>
    <w:tmpl w:val="8812A0AC"/>
    <w:lvl w:ilvl="0">
      <w:start w:val="3"/>
      <w:numFmt w:val="decimal"/>
      <w:lvlText w:val="%1"/>
      <w:lvlJc w:val="left"/>
      <w:pPr>
        <w:ind w:left="360" w:hanging="360"/>
      </w:pPr>
      <w:rPr>
        <w:rFonts w:hAnsi="宋体" w:hint="default"/>
        <w:color w:val="000000"/>
      </w:rPr>
    </w:lvl>
    <w:lvl w:ilvl="1">
      <w:start w:val="9"/>
      <w:numFmt w:val="decimal"/>
      <w:lvlText w:val="%1.%2"/>
      <w:lvlJc w:val="left"/>
      <w:pPr>
        <w:ind w:left="360" w:hanging="360"/>
      </w:pPr>
      <w:rPr>
        <w:rFonts w:hAnsi="宋体" w:hint="default"/>
        <w:color w:val="000000"/>
      </w:rPr>
    </w:lvl>
    <w:lvl w:ilvl="2">
      <w:start w:val="1"/>
      <w:numFmt w:val="decimal"/>
      <w:lvlText w:val="%1.%2.%3"/>
      <w:lvlJc w:val="left"/>
      <w:pPr>
        <w:ind w:left="720" w:hanging="720"/>
      </w:pPr>
      <w:rPr>
        <w:rFonts w:hAnsi="宋体" w:hint="default"/>
        <w:color w:val="000000"/>
      </w:rPr>
    </w:lvl>
    <w:lvl w:ilvl="3">
      <w:start w:val="1"/>
      <w:numFmt w:val="decimal"/>
      <w:lvlText w:val="%1.%2.%3.%4"/>
      <w:lvlJc w:val="left"/>
      <w:pPr>
        <w:ind w:left="1080" w:hanging="1080"/>
      </w:pPr>
      <w:rPr>
        <w:rFonts w:hAnsi="宋体" w:hint="default"/>
        <w:color w:val="000000"/>
      </w:rPr>
    </w:lvl>
    <w:lvl w:ilvl="4">
      <w:start w:val="1"/>
      <w:numFmt w:val="decimal"/>
      <w:lvlText w:val="%1.%2.%3.%4.%5"/>
      <w:lvlJc w:val="left"/>
      <w:pPr>
        <w:ind w:left="1080" w:hanging="1080"/>
      </w:pPr>
      <w:rPr>
        <w:rFonts w:hAnsi="宋体" w:hint="default"/>
        <w:color w:val="000000"/>
      </w:rPr>
    </w:lvl>
    <w:lvl w:ilvl="5">
      <w:start w:val="1"/>
      <w:numFmt w:val="decimal"/>
      <w:lvlText w:val="%1.%2.%3.%4.%5.%6"/>
      <w:lvlJc w:val="left"/>
      <w:pPr>
        <w:ind w:left="1440" w:hanging="1440"/>
      </w:pPr>
      <w:rPr>
        <w:rFonts w:hAnsi="宋体" w:hint="default"/>
        <w:color w:val="000000"/>
      </w:rPr>
    </w:lvl>
    <w:lvl w:ilvl="6">
      <w:start w:val="1"/>
      <w:numFmt w:val="decimal"/>
      <w:lvlText w:val="%1.%2.%3.%4.%5.%6.%7"/>
      <w:lvlJc w:val="left"/>
      <w:pPr>
        <w:ind w:left="1440" w:hanging="1440"/>
      </w:pPr>
      <w:rPr>
        <w:rFonts w:hAnsi="宋体" w:hint="default"/>
        <w:color w:val="000000"/>
      </w:rPr>
    </w:lvl>
    <w:lvl w:ilvl="7">
      <w:start w:val="1"/>
      <w:numFmt w:val="decimal"/>
      <w:lvlText w:val="%1.%2.%3.%4.%5.%6.%7.%8"/>
      <w:lvlJc w:val="left"/>
      <w:pPr>
        <w:ind w:left="1800" w:hanging="1800"/>
      </w:pPr>
      <w:rPr>
        <w:rFonts w:hAnsi="宋体" w:hint="default"/>
        <w:color w:val="000000"/>
      </w:rPr>
    </w:lvl>
    <w:lvl w:ilvl="8">
      <w:start w:val="1"/>
      <w:numFmt w:val="decimal"/>
      <w:lvlText w:val="%1.%2.%3.%4.%5.%6.%7.%8.%9"/>
      <w:lvlJc w:val="left"/>
      <w:pPr>
        <w:ind w:left="1800" w:hanging="1800"/>
      </w:pPr>
      <w:rPr>
        <w:rFonts w:hAnsi="宋体" w:hint="default"/>
        <w:color w:val="000000"/>
      </w:rPr>
    </w:lvl>
  </w:abstractNum>
  <w:abstractNum w:abstractNumId="22">
    <w:nsid w:val="60C23EF8"/>
    <w:multiLevelType w:val="hybridMultilevel"/>
    <w:tmpl w:val="F62C8E8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nsid w:val="646260FA"/>
    <w:multiLevelType w:val="multilevel"/>
    <w:tmpl w:val="646260FA"/>
    <w:lvl w:ilvl="0">
      <w:start w:val="1"/>
      <w:numFmt w:val="decimal"/>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B9053E5"/>
    <w:multiLevelType w:val="hybridMultilevel"/>
    <w:tmpl w:val="69E84FB2"/>
    <w:lvl w:ilvl="0" w:tplc="9B7CCB30">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6">
    <w:nsid w:val="6FD92BAE"/>
    <w:multiLevelType w:val="multilevel"/>
    <w:tmpl w:val="DB4A66CE"/>
    <w:lvl w:ilvl="0">
      <w:start w:val="3"/>
      <w:numFmt w:val="decimal"/>
      <w:lvlText w:val="%1"/>
      <w:lvlJc w:val="left"/>
      <w:pPr>
        <w:ind w:left="735" w:hanging="735"/>
      </w:pPr>
      <w:rPr>
        <w:rFonts w:hint="default"/>
      </w:rPr>
    </w:lvl>
    <w:lvl w:ilvl="1">
      <w:start w:val="7"/>
      <w:numFmt w:val="decimal"/>
      <w:lvlText w:val="%1.%2"/>
      <w:lvlJc w:val="left"/>
      <w:pPr>
        <w:ind w:left="735" w:hanging="735"/>
      </w:pPr>
      <w:rPr>
        <w:rFonts w:hint="default"/>
      </w:rPr>
    </w:lvl>
    <w:lvl w:ilvl="2">
      <w:start w:val="2"/>
      <w:numFmt w:val="decimal"/>
      <w:lvlText w:val="%1.%2.%3"/>
      <w:lvlJc w:val="left"/>
      <w:pPr>
        <w:ind w:left="735" w:hanging="735"/>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0995A91"/>
    <w:multiLevelType w:val="hybridMultilevel"/>
    <w:tmpl w:val="2654CCDE"/>
    <w:lvl w:ilvl="0" w:tplc="417EE106">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72FE401B"/>
    <w:multiLevelType w:val="multilevel"/>
    <w:tmpl w:val="72FE401B"/>
    <w:lvl w:ilvl="0">
      <w:start w:val="1"/>
      <w:numFmt w:val="lowerLetter"/>
      <w:pStyle w:val="a0"/>
      <w:lvlText w:val="%1)"/>
      <w:lvlJc w:val="left"/>
      <w:pPr>
        <w:ind w:left="840" w:hanging="420"/>
      </w:pPr>
      <w:rPr>
        <w:rFonts w:ascii="宋体" w:eastAsia="宋体" w:hAnsi="宋体"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nsid w:val="7F386BDB"/>
    <w:multiLevelType w:val="multilevel"/>
    <w:tmpl w:val="7F386BDB"/>
    <w:lvl w:ilvl="0">
      <w:start w:val="1"/>
      <w:numFmt w:val="lowerLetter"/>
      <w:lvlText w:val="%1)"/>
      <w:lvlJc w:val="left"/>
      <w:pPr>
        <w:ind w:left="840" w:hanging="420"/>
      </w:pPr>
      <w:rPr>
        <w:rFonts w:ascii="宋体" w:eastAsia="宋体" w:hAnsi="宋体"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25"/>
  </w:num>
  <w:num w:numId="2">
    <w:abstractNumId w:val="9"/>
  </w:num>
  <w:num w:numId="3">
    <w:abstractNumId w:val="4"/>
  </w:num>
  <w:num w:numId="4">
    <w:abstractNumId w:val="14"/>
  </w:num>
  <w:num w:numId="5">
    <w:abstractNumId w:val="20"/>
  </w:num>
  <w:num w:numId="6">
    <w:abstractNumId w:val="28"/>
  </w:num>
  <w:num w:numId="7">
    <w:abstractNumId w:val="29"/>
  </w:num>
  <w:num w:numId="8">
    <w:abstractNumId w:val="1"/>
  </w:num>
  <w:num w:numId="9">
    <w:abstractNumId w:val="10"/>
  </w:num>
  <w:num w:numId="10">
    <w:abstractNumId w:val="0"/>
  </w:num>
  <w:num w:numId="11">
    <w:abstractNumId w:val="5"/>
  </w:num>
  <w:num w:numId="12">
    <w:abstractNumId w:val="3"/>
  </w:num>
  <w:num w:numId="13">
    <w:abstractNumId w:val="24"/>
  </w:num>
  <w:num w:numId="14">
    <w:abstractNumId w:val="8"/>
  </w:num>
  <w:num w:numId="15">
    <w:abstractNumId w:val="12"/>
  </w:num>
  <w:num w:numId="16">
    <w:abstractNumId w:val="23"/>
  </w:num>
  <w:num w:numId="17">
    <w:abstractNumId w:val="15"/>
  </w:num>
  <w:num w:numId="18">
    <w:abstractNumId w:val="11"/>
  </w:num>
  <w:num w:numId="19">
    <w:abstractNumId w:val="2"/>
  </w:num>
  <w:num w:numId="20">
    <w:abstractNumId w:val="26"/>
  </w:num>
  <w:num w:numId="21">
    <w:abstractNumId w:val="7"/>
  </w:num>
  <w:num w:numId="22">
    <w:abstractNumId w:val="19"/>
  </w:num>
  <w:num w:numId="23">
    <w:abstractNumId w:val="6"/>
  </w:num>
  <w:num w:numId="24">
    <w:abstractNumId w:val="18"/>
  </w:num>
  <w:num w:numId="25">
    <w:abstractNumId w:val="21"/>
  </w:num>
  <w:num w:numId="26">
    <w:abstractNumId w:val="16"/>
  </w:num>
  <w:num w:numId="27">
    <w:abstractNumId w:val="17"/>
  </w:num>
  <w:num w:numId="28">
    <w:abstractNumId w:val="22"/>
  </w:num>
  <w:num w:numId="29">
    <w:abstractNumId w:val="13"/>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97"/>
  <w:drawingGridVerticalSpacing w:val="315"/>
  <w:displayHorizontalDrawingGridEvery w:val="0"/>
  <w:displayVerticalDrawingGridEvery w:val="2"/>
  <w:characterSpacingControl w:val="compressPunctuation"/>
  <w:doNotValidateAgainstSchema/>
  <w:doNotDemarcateInvalidXml/>
  <w:hdrShapeDefaults>
    <o:shapedefaults v:ext="edit" spidmax="2053"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strokecolor="#739cc3">
      <v:fill angle="90" type="gradient">
        <o:fill v:ext="view" type="gradientUnscaled"/>
      </v:fill>
      <v:stroke color="#739cc3" weight="1.25pt"/>
    </o:shapedefaults>
    <o:shapelayout v:ext="edit">
      <o:idmap v:ext="edit" data="1"/>
      <o:rules v:ext="edit">
        <o:r id="V:Rule1" type="connector" idref="#AutoShape 7"/>
        <o:r id="V:Rule2" type="connector" idref="#AutoShape 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uiPriority="0" w:qFormat="1"/>
    <w:lsdException w:name="caption" w:uiPriority="35" w:qFormat="1"/>
    <w:lsdException w:name="page number" w:semiHidden="0"/>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Plain Text" w:uiPriority="0" w:qFormat="1"/>
    <w:lsdException w:name="Normal (Web)" w:semiHidden="0"/>
    <w:lsdException w:name="Table Grid"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rPr>
      <w:kern w:val="2"/>
      <w:sz w:val="21"/>
      <w:szCs w:val="24"/>
    </w:rPr>
  </w:style>
  <w:style w:type="paragraph" w:styleId="1">
    <w:name w:val="heading 1"/>
    <w:basedOn w:val="a1"/>
    <w:next w:val="a1"/>
    <w:uiPriority w:val="9"/>
    <w:qFormat/>
    <w:pPr>
      <w:keepNext/>
      <w:jc w:val="right"/>
      <w:outlineLvl w:val="0"/>
    </w:pPr>
    <w:rPr>
      <w:rFonts w:ascii="黑体" w:eastAsia="黑体" w:hAnsi="宋体"/>
      <w:sz w:val="52"/>
    </w:rPr>
  </w:style>
  <w:style w:type="paragraph" w:styleId="2">
    <w:name w:val="heading 2"/>
    <w:basedOn w:val="a1"/>
    <w:next w:val="a1"/>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
    <w:name w:val="toc 3"/>
    <w:basedOn w:val="a1"/>
    <w:next w:val="a1"/>
    <w:uiPriority w:val="39"/>
    <w:unhideWhenUsed/>
    <w:pPr>
      <w:ind w:leftChars="400" w:left="840"/>
    </w:pPr>
  </w:style>
  <w:style w:type="paragraph" w:styleId="a5">
    <w:name w:val="Balloon Text"/>
    <w:basedOn w:val="a1"/>
    <w:link w:val="Char"/>
    <w:uiPriority w:val="99"/>
    <w:semiHidden/>
    <w:unhideWhenUsed/>
    <w:rPr>
      <w:sz w:val="18"/>
      <w:szCs w:val="18"/>
    </w:rPr>
  </w:style>
  <w:style w:type="paragraph" w:styleId="a6">
    <w:name w:val="footer"/>
    <w:basedOn w:val="a1"/>
    <w:link w:val="Char0"/>
    <w:unhideWhenUsed/>
    <w:qFormat/>
    <w:pPr>
      <w:tabs>
        <w:tab w:val="center" w:pos="4153"/>
        <w:tab w:val="right" w:pos="8306"/>
      </w:tabs>
      <w:snapToGrid w:val="0"/>
      <w:jc w:val="left"/>
    </w:pPr>
    <w:rPr>
      <w:sz w:val="18"/>
      <w:szCs w:val="18"/>
    </w:rPr>
  </w:style>
  <w:style w:type="paragraph" w:styleId="a7">
    <w:name w:val="header"/>
    <w:basedOn w:val="a1"/>
    <w:link w:val="Char1"/>
    <w:unhideWhenUsed/>
    <w:pPr>
      <w:pBdr>
        <w:bottom w:val="single" w:sz="6" w:space="1" w:color="auto"/>
      </w:pBdr>
      <w:tabs>
        <w:tab w:val="center" w:pos="4153"/>
        <w:tab w:val="right" w:pos="8306"/>
      </w:tabs>
      <w:snapToGrid w:val="0"/>
      <w:jc w:val="center"/>
    </w:pPr>
    <w:rPr>
      <w:sz w:val="18"/>
      <w:szCs w:val="18"/>
    </w:rPr>
  </w:style>
  <w:style w:type="paragraph" w:styleId="10">
    <w:name w:val="toc 1"/>
    <w:basedOn w:val="a1"/>
    <w:next w:val="a1"/>
    <w:uiPriority w:val="39"/>
    <w:unhideWhenUsed/>
  </w:style>
  <w:style w:type="paragraph" w:styleId="20">
    <w:name w:val="toc 2"/>
    <w:basedOn w:val="a1"/>
    <w:next w:val="a1"/>
    <w:uiPriority w:val="39"/>
    <w:unhideWhenUsed/>
    <w:qFormat/>
    <w:pPr>
      <w:ind w:leftChars="200" w:left="420"/>
    </w:pPr>
  </w:style>
  <w:style w:type="paragraph" w:styleId="a8">
    <w:name w:val="Normal (Web)"/>
    <w:basedOn w:val="a1"/>
    <w:uiPriority w:val="99"/>
    <w:unhideWhenUsed/>
    <w:rPr>
      <w:sz w:val="24"/>
    </w:rPr>
  </w:style>
  <w:style w:type="paragraph" w:styleId="a9">
    <w:name w:val="Title"/>
    <w:basedOn w:val="a1"/>
    <w:next w:val="a1"/>
    <w:link w:val="Char2"/>
    <w:uiPriority w:val="10"/>
    <w:qFormat/>
    <w:pPr>
      <w:spacing w:before="240" w:after="60"/>
      <w:jc w:val="center"/>
      <w:outlineLvl w:val="0"/>
    </w:pPr>
    <w:rPr>
      <w:rFonts w:asciiTheme="majorHAnsi" w:eastAsiaTheme="majorEastAsia" w:hAnsiTheme="majorHAnsi" w:cstheme="majorBidi"/>
      <w:b/>
      <w:bCs/>
      <w:sz w:val="32"/>
      <w:szCs w:val="32"/>
    </w:rPr>
  </w:style>
  <w:style w:type="table" w:styleId="aa">
    <w:name w:val="Table Grid"/>
    <w:basedOn w:val="a3"/>
    <w:uiPriority w:val="99"/>
    <w:unhideWhenUs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2"/>
    <w:uiPriority w:val="99"/>
    <w:unhideWhenUsed/>
  </w:style>
  <w:style w:type="character" w:styleId="ac">
    <w:name w:val="Hyperlink"/>
    <w:uiPriority w:val="99"/>
    <w:unhideWhenUsed/>
    <w:rPr>
      <w:color w:val="0000FF"/>
      <w:u w:val="single"/>
    </w:rPr>
  </w:style>
  <w:style w:type="character" w:customStyle="1" w:styleId="Char1">
    <w:name w:val="页眉 Char"/>
    <w:link w:val="a7"/>
    <w:rPr>
      <w:rFonts w:ascii="PMingLiU" w:eastAsia="PMingLiU" w:hAnsi="PMingLiU" w:cs="PMingLiU" w:hint="eastAsia"/>
      <w:sz w:val="18"/>
      <w:szCs w:val="18"/>
      <w:lang w:eastAsia="zh-TW"/>
    </w:rPr>
  </w:style>
  <w:style w:type="paragraph" w:customStyle="1" w:styleId="ad">
    <w:name w:val="段"/>
    <w:link w:val="Char3"/>
    <w:qFormat/>
    <w:pPr>
      <w:autoSpaceDE w:val="0"/>
      <w:autoSpaceDN w:val="0"/>
      <w:ind w:firstLineChars="200" w:firstLine="200"/>
      <w:jc w:val="both"/>
    </w:pPr>
    <w:rPr>
      <w:rFonts w:ascii="宋体"/>
      <w:sz w:val="21"/>
    </w:rPr>
  </w:style>
  <w:style w:type="character" w:customStyle="1" w:styleId="Char0">
    <w:name w:val="页脚 Char"/>
    <w:link w:val="a6"/>
    <w:rPr>
      <w:kern w:val="2"/>
      <w:sz w:val="18"/>
      <w:szCs w:val="18"/>
    </w:rPr>
  </w:style>
  <w:style w:type="table" w:customStyle="1" w:styleId="11">
    <w:name w:val="网格型1"/>
    <w:basedOn w:val="a3"/>
    <w:uiPriority w:val="99"/>
    <w:unhideWhenUsed/>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a2"/>
    <w:link w:val="a5"/>
    <w:uiPriority w:val="99"/>
    <w:semiHidden/>
    <w:qFormat/>
    <w:rPr>
      <w:kern w:val="2"/>
      <w:sz w:val="18"/>
      <w:szCs w:val="18"/>
    </w:rPr>
  </w:style>
  <w:style w:type="paragraph" w:customStyle="1" w:styleId="TOC2">
    <w:name w:val="TOC 标题2"/>
    <w:basedOn w:val="1"/>
    <w:next w:val="a1"/>
    <w:uiPriority w:val="39"/>
    <w:unhideWhenUsed/>
    <w:qFormat/>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character" w:customStyle="1" w:styleId="Char2">
    <w:name w:val="标题 Char"/>
    <w:basedOn w:val="a2"/>
    <w:link w:val="a9"/>
    <w:uiPriority w:val="10"/>
    <w:rPr>
      <w:rFonts w:asciiTheme="majorHAnsi" w:eastAsiaTheme="majorEastAsia" w:hAnsiTheme="majorHAnsi" w:cstheme="majorBidi"/>
      <w:b/>
      <w:bCs/>
      <w:kern w:val="2"/>
      <w:sz w:val="32"/>
      <w:szCs w:val="32"/>
    </w:rPr>
  </w:style>
  <w:style w:type="character" w:customStyle="1" w:styleId="2Char">
    <w:name w:val="标题 2 Char"/>
    <w:basedOn w:val="a2"/>
    <w:link w:val="2"/>
    <w:uiPriority w:val="9"/>
    <w:rPr>
      <w:rFonts w:asciiTheme="majorHAnsi" w:eastAsiaTheme="majorEastAsia" w:hAnsiTheme="majorHAnsi" w:cstheme="majorBidi"/>
      <w:b/>
      <w:bCs/>
      <w:kern w:val="2"/>
      <w:sz w:val="32"/>
      <w:szCs w:val="32"/>
    </w:rPr>
  </w:style>
  <w:style w:type="character" w:customStyle="1" w:styleId="Char3">
    <w:name w:val="段 Char"/>
    <w:link w:val="ad"/>
    <w:qFormat/>
    <w:rPr>
      <w:rFonts w:ascii="宋体"/>
      <w:sz w:val="21"/>
    </w:rPr>
  </w:style>
  <w:style w:type="paragraph" w:styleId="ae">
    <w:name w:val="Plain Text"/>
    <w:basedOn w:val="a1"/>
    <w:link w:val="Char4"/>
    <w:qFormat/>
    <w:rPr>
      <w:rFonts w:ascii="宋体" w:hAnsi="Courier New"/>
      <w:kern w:val="0"/>
      <w:sz w:val="20"/>
      <w:szCs w:val="20"/>
    </w:rPr>
  </w:style>
  <w:style w:type="character" w:customStyle="1" w:styleId="Char4">
    <w:name w:val="纯文本 Char"/>
    <w:basedOn w:val="a2"/>
    <w:link w:val="ae"/>
    <w:qFormat/>
    <w:rPr>
      <w:rFonts w:ascii="宋体" w:hAnsi="Courier New"/>
    </w:rPr>
  </w:style>
  <w:style w:type="paragraph" w:customStyle="1" w:styleId="a">
    <w:name w:val="前言、引言标题"/>
    <w:next w:val="a1"/>
    <w:pPr>
      <w:numPr>
        <w:numId w:val="3"/>
      </w:numPr>
      <w:shd w:val="clear" w:color="FFFFFF" w:fill="FFFFFF"/>
      <w:spacing w:before="640" w:after="560"/>
      <w:jc w:val="center"/>
      <w:outlineLvl w:val="0"/>
    </w:pPr>
    <w:rPr>
      <w:rFonts w:ascii="黑体" w:eastAsia="黑体"/>
      <w:sz w:val="32"/>
    </w:rPr>
  </w:style>
  <w:style w:type="paragraph" w:customStyle="1" w:styleId="af">
    <w:name w:val="目次、标准名称标题"/>
    <w:basedOn w:val="a"/>
    <w:next w:val="ad"/>
    <w:pPr>
      <w:numPr>
        <w:numId w:val="0"/>
      </w:numPr>
      <w:spacing w:line="460" w:lineRule="exact"/>
    </w:pPr>
  </w:style>
  <w:style w:type="paragraph" w:customStyle="1" w:styleId="af0">
    <w:name w:val="章标题"/>
    <w:next w:val="ad"/>
    <w:pPr>
      <w:spacing w:beforeLines="50" w:afterLines="50"/>
      <w:jc w:val="both"/>
      <w:outlineLvl w:val="1"/>
    </w:pPr>
    <w:rPr>
      <w:rFonts w:ascii="黑体" w:eastAsia="黑体"/>
      <w:sz w:val="21"/>
    </w:rPr>
  </w:style>
  <w:style w:type="paragraph" w:customStyle="1" w:styleId="af1">
    <w:name w:val="字母编号列项（一级）"/>
    <w:pPr>
      <w:ind w:leftChars="200" w:left="840" w:hangingChars="200" w:hanging="420"/>
      <w:jc w:val="both"/>
    </w:pPr>
    <w:rPr>
      <w:rFonts w:ascii="宋体"/>
      <w:sz w:val="21"/>
    </w:rPr>
  </w:style>
  <w:style w:type="paragraph" w:styleId="af2">
    <w:name w:val="List Paragraph"/>
    <w:basedOn w:val="a1"/>
    <w:uiPriority w:val="99"/>
    <w:pPr>
      <w:ind w:firstLineChars="200" w:firstLine="420"/>
    </w:pPr>
  </w:style>
  <w:style w:type="paragraph" w:customStyle="1" w:styleId="af3">
    <w:name w:val="二级条标题"/>
    <w:basedOn w:val="a1"/>
    <w:next w:val="ad"/>
    <w:qFormat/>
    <w:pPr>
      <w:widowControl/>
      <w:spacing w:beforeLines="50" w:afterLines="50"/>
      <w:jc w:val="left"/>
      <w:outlineLvl w:val="3"/>
    </w:pPr>
    <w:rPr>
      <w:rFonts w:ascii="黑体" w:eastAsia="黑体"/>
      <w:kern w:val="0"/>
      <w:szCs w:val="21"/>
    </w:rPr>
  </w:style>
  <w:style w:type="paragraph" w:customStyle="1" w:styleId="af4">
    <w:name w:val="二级无"/>
    <w:basedOn w:val="af3"/>
    <w:qFormat/>
    <w:pPr>
      <w:spacing w:beforeLines="0" w:afterLines="0"/>
    </w:pPr>
    <w:rPr>
      <w:rFonts w:ascii="宋体" w:eastAsia="宋体"/>
    </w:rPr>
  </w:style>
  <w:style w:type="paragraph" w:customStyle="1" w:styleId="a0">
    <w:name w:val="正文表标题"/>
    <w:next w:val="ad"/>
    <w:pPr>
      <w:numPr>
        <w:numId w:val="6"/>
      </w:numPr>
      <w:jc w:val="center"/>
    </w:pPr>
    <w:rPr>
      <w:rFonts w:ascii="黑体" w:eastAsia="黑体"/>
      <w:sz w:val="21"/>
    </w:rPr>
  </w:style>
  <w:style w:type="character" w:styleId="af5">
    <w:name w:val="Placeholder Text"/>
    <w:basedOn w:val="a2"/>
    <w:uiPriority w:val="99"/>
    <w:semiHidden/>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widowControl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244460">
      <w:bodyDiv w:val="1"/>
      <w:marLeft w:val="0"/>
      <w:marRight w:val="0"/>
      <w:marTop w:val="0"/>
      <w:marBottom w:val="0"/>
      <w:divBdr>
        <w:top w:val="none" w:sz="0" w:space="0" w:color="auto"/>
        <w:left w:val="none" w:sz="0" w:space="0" w:color="auto"/>
        <w:bottom w:val="none" w:sz="0" w:space="0" w:color="auto"/>
        <w:right w:val="none" w:sz="0" w:space="0" w:color="auto"/>
      </w:divBdr>
    </w:div>
    <w:div w:id="517887590">
      <w:bodyDiv w:val="1"/>
      <w:marLeft w:val="0"/>
      <w:marRight w:val="0"/>
      <w:marTop w:val="0"/>
      <w:marBottom w:val="0"/>
      <w:divBdr>
        <w:top w:val="none" w:sz="0" w:space="0" w:color="auto"/>
        <w:left w:val="none" w:sz="0" w:space="0" w:color="auto"/>
        <w:bottom w:val="none" w:sz="0" w:space="0" w:color="auto"/>
        <w:right w:val="none" w:sz="0" w:space="0" w:color="auto"/>
      </w:divBdr>
    </w:div>
    <w:div w:id="597175691">
      <w:bodyDiv w:val="1"/>
      <w:marLeft w:val="0"/>
      <w:marRight w:val="0"/>
      <w:marTop w:val="0"/>
      <w:marBottom w:val="0"/>
      <w:divBdr>
        <w:top w:val="none" w:sz="0" w:space="0" w:color="auto"/>
        <w:left w:val="none" w:sz="0" w:space="0" w:color="auto"/>
        <w:bottom w:val="none" w:sz="0" w:space="0" w:color="auto"/>
        <w:right w:val="none" w:sz="0" w:space="0" w:color="auto"/>
      </w:divBdr>
    </w:div>
    <w:div w:id="835077516">
      <w:bodyDiv w:val="1"/>
      <w:marLeft w:val="0"/>
      <w:marRight w:val="0"/>
      <w:marTop w:val="0"/>
      <w:marBottom w:val="0"/>
      <w:divBdr>
        <w:top w:val="none" w:sz="0" w:space="0" w:color="auto"/>
        <w:left w:val="none" w:sz="0" w:space="0" w:color="auto"/>
        <w:bottom w:val="none" w:sz="0" w:space="0" w:color="auto"/>
        <w:right w:val="none" w:sz="0" w:space="0" w:color="auto"/>
      </w:divBdr>
    </w:div>
    <w:div w:id="913079357">
      <w:bodyDiv w:val="1"/>
      <w:marLeft w:val="0"/>
      <w:marRight w:val="0"/>
      <w:marTop w:val="0"/>
      <w:marBottom w:val="0"/>
      <w:divBdr>
        <w:top w:val="none" w:sz="0" w:space="0" w:color="auto"/>
        <w:left w:val="none" w:sz="0" w:space="0" w:color="auto"/>
        <w:bottom w:val="none" w:sz="0" w:space="0" w:color="auto"/>
        <w:right w:val="none" w:sz="0" w:space="0" w:color="auto"/>
      </w:divBdr>
    </w:div>
    <w:div w:id="1679850101">
      <w:bodyDiv w:val="1"/>
      <w:marLeft w:val="0"/>
      <w:marRight w:val="0"/>
      <w:marTop w:val="0"/>
      <w:marBottom w:val="0"/>
      <w:divBdr>
        <w:top w:val="none" w:sz="0" w:space="0" w:color="auto"/>
        <w:left w:val="none" w:sz="0" w:space="0" w:color="auto"/>
        <w:bottom w:val="none" w:sz="0" w:space="0" w:color="auto"/>
        <w:right w:val="none" w:sz="0" w:space="0" w:color="auto"/>
      </w:divBdr>
    </w:div>
    <w:div w:id="17659586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oleObject" Target="embeddings/oleObject3.bin"/><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footer" Target="footer4.xml"/><Relationship Id="rId20" Type="http://schemas.microsoft.com/office/2007/relationships/hdphoto" Target="media/hdphoto1.wdp"/><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4.wmf"/><Relationship Id="rId28" Type="http://schemas.openxmlformats.org/officeDocument/2006/relationships/header" Target="header6.xml"/><Relationship Id="rId10" Type="http://schemas.openxmlformats.org/officeDocument/2006/relationships/header" Target="header2.xml"/><Relationship Id="rId19" Type="http://schemas.openxmlformats.org/officeDocument/2006/relationships/image" Target="media/image2.png"/><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footer" Target="footer6.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Pages>
  <Words>652</Words>
  <Characters>3722</Characters>
  <Application>Microsoft Office Word</Application>
  <DocSecurity>0</DocSecurity>
  <Lines>31</Lines>
  <Paragraphs>8</Paragraphs>
  <ScaleCrop>false</ScaleCrop>
  <Company>微软中国</Company>
  <LinksUpToDate>false</LinksUpToDate>
  <CharactersWithSpaces>4366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Q/JLGD</dc:title>
  <dc:creator>Administrator</dc:creator>
  <cp:lastModifiedBy>Ken</cp:lastModifiedBy>
  <cp:revision>9</cp:revision>
  <cp:lastPrinted>2015-04-13T07:55:00Z</cp:lastPrinted>
  <dcterms:created xsi:type="dcterms:W3CDTF">2020-12-16T00:08:00Z</dcterms:created>
  <dcterms:modified xsi:type="dcterms:W3CDTF">2020-12-16T01:35:00Z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